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19217" w14:textId="3FEC0ABC" w:rsidR="003D011B" w:rsidRDefault="003D011B" w:rsidP="007C7DEE">
      <w:pPr>
        <w:rPr>
          <w:rFonts w:ascii="Arial" w:hAnsi="Arial" w:cs="Arial"/>
          <w:b/>
          <w:bCs/>
          <w:sz w:val="28"/>
          <w:szCs w:val="28"/>
        </w:rPr>
      </w:pPr>
      <w:r>
        <w:rPr>
          <w:rFonts w:ascii="Arial" w:hAnsi="Arial" w:cs="Arial"/>
          <w:b/>
          <w:bCs/>
          <w:sz w:val="28"/>
          <w:szCs w:val="28"/>
        </w:rPr>
        <w:t>Mehr Auswahl direkt ab Lager:</w:t>
      </w:r>
      <w:r>
        <w:rPr>
          <w:rFonts w:ascii="Arial" w:hAnsi="Arial" w:cs="Arial"/>
          <w:b/>
          <w:bCs/>
          <w:sz w:val="28"/>
          <w:szCs w:val="28"/>
        </w:rPr>
        <w:br/>
      </w:r>
      <w:r w:rsidR="007B61F2">
        <w:rPr>
          <w:rFonts w:ascii="Arial" w:hAnsi="Arial" w:cs="Arial"/>
          <w:b/>
          <w:bCs/>
          <w:sz w:val="28"/>
          <w:szCs w:val="28"/>
        </w:rPr>
        <w:t xml:space="preserve">Die </w:t>
      </w:r>
      <w:r>
        <w:rPr>
          <w:rFonts w:ascii="Arial" w:hAnsi="Arial" w:cs="Arial"/>
          <w:b/>
          <w:bCs/>
          <w:sz w:val="28"/>
          <w:szCs w:val="28"/>
        </w:rPr>
        <w:t xml:space="preserve">VEKA </w:t>
      </w:r>
      <w:r w:rsidR="007B61F2">
        <w:rPr>
          <w:rFonts w:ascii="Arial" w:hAnsi="Arial" w:cs="Arial"/>
          <w:b/>
          <w:bCs/>
          <w:sz w:val="28"/>
          <w:szCs w:val="28"/>
        </w:rPr>
        <w:t xml:space="preserve">Colour Edition </w:t>
      </w:r>
      <w:r>
        <w:rPr>
          <w:rFonts w:ascii="Arial" w:hAnsi="Arial" w:cs="Arial"/>
          <w:b/>
          <w:bCs/>
          <w:sz w:val="28"/>
          <w:szCs w:val="28"/>
        </w:rPr>
        <w:t>erweitert das Standard-Foliensortiment</w:t>
      </w:r>
    </w:p>
    <w:p w14:paraId="4A19C4D9" w14:textId="77777777" w:rsidR="007C7DEE" w:rsidRPr="000B2DA5" w:rsidRDefault="007C7DEE" w:rsidP="007C7DEE">
      <w:pPr>
        <w:rPr>
          <w:rFonts w:ascii="Arial" w:hAnsi="Arial" w:cs="Arial"/>
          <w:color w:val="000000"/>
        </w:rPr>
      </w:pPr>
    </w:p>
    <w:p w14:paraId="5A7D5A61" w14:textId="2B2FDC2E" w:rsidR="00812DE0" w:rsidRDefault="00812DE0" w:rsidP="0028566B">
      <w:pPr>
        <w:rPr>
          <w:rFonts w:ascii="Arial" w:hAnsi="Arial" w:cs="Arial"/>
          <w:b/>
          <w:bCs/>
          <w:color w:val="000000"/>
        </w:rPr>
      </w:pPr>
      <w:r>
        <w:rPr>
          <w:rFonts w:ascii="Arial" w:hAnsi="Arial" w:cs="Arial"/>
          <w:b/>
          <w:bCs/>
          <w:color w:val="000000"/>
        </w:rPr>
        <w:t>Mit Profilen von VEKA können Fensterhersteller den Wunsch ihrer Kundschaft nach individuell gestalteten Fenster</w:t>
      </w:r>
      <w:r w:rsidR="00217A85">
        <w:rPr>
          <w:rFonts w:ascii="Arial" w:hAnsi="Arial" w:cs="Arial"/>
          <w:b/>
          <w:bCs/>
          <w:color w:val="000000"/>
        </w:rPr>
        <w:t>n</w:t>
      </w:r>
      <w:r>
        <w:rPr>
          <w:rFonts w:ascii="Arial" w:hAnsi="Arial" w:cs="Arial"/>
          <w:b/>
          <w:bCs/>
          <w:color w:val="000000"/>
        </w:rPr>
        <w:t xml:space="preserve"> jetzt noch schneller und effizienter </w:t>
      </w:r>
      <w:r w:rsidR="006C5F80">
        <w:rPr>
          <w:rFonts w:ascii="Arial" w:hAnsi="Arial" w:cs="Arial"/>
          <w:b/>
          <w:bCs/>
          <w:color w:val="000000"/>
        </w:rPr>
        <w:t>erfüllen</w:t>
      </w:r>
      <w:r>
        <w:rPr>
          <w:rFonts w:ascii="Arial" w:hAnsi="Arial" w:cs="Arial"/>
          <w:b/>
          <w:bCs/>
          <w:color w:val="000000"/>
        </w:rPr>
        <w:t xml:space="preserve">. Möglich macht </w:t>
      </w:r>
      <w:r w:rsidR="006C5F80">
        <w:rPr>
          <w:rFonts w:ascii="Arial" w:hAnsi="Arial" w:cs="Arial"/>
          <w:b/>
          <w:bCs/>
          <w:color w:val="000000"/>
        </w:rPr>
        <w:t xml:space="preserve">dies </w:t>
      </w:r>
      <w:r>
        <w:rPr>
          <w:rFonts w:ascii="Arial" w:hAnsi="Arial" w:cs="Arial"/>
          <w:b/>
          <w:bCs/>
          <w:color w:val="000000"/>
        </w:rPr>
        <w:t xml:space="preserve">eine </w:t>
      </w:r>
      <w:r w:rsidR="00FD2F3A">
        <w:rPr>
          <w:rFonts w:ascii="Arial" w:hAnsi="Arial" w:cs="Arial"/>
          <w:b/>
          <w:bCs/>
          <w:color w:val="000000"/>
        </w:rPr>
        <w:t xml:space="preserve">Erweiterung </w:t>
      </w:r>
      <w:r w:rsidR="00D5407D">
        <w:rPr>
          <w:rFonts w:ascii="Arial" w:hAnsi="Arial" w:cs="Arial"/>
          <w:b/>
          <w:bCs/>
          <w:color w:val="000000"/>
        </w:rPr>
        <w:t xml:space="preserve">des ohnehin </w:t>
      </w:r>
      <w:r w:rsidR="00D6161A">
        <w:rPr>
          <w:rFonts w:ascii="Arial" w:hAnsi="Arial" w:cs="Arial"/>
          <w:b/>
          <w:bCs/>
          <w:color w:val="000000"/>
        </w:rPr>
        <w:t xml:space="preserve">schon </w:t>
      </w:r>
      <w:r w:rsidR="00D5407D">
        <w:rPr>
          <w:rFonts w:ascii="Arial" w:hAnsi="Arial" w:cs="Arial"/>
          <w:b/>
          <w:bCs/>
          <w:color w:val="000000"/>
        </w:rPr>
        <w:t xml:space="preserve">besonders </w:t>
      </w:r>
      <w:r>
        <w:rPr>
          <w:rFonts w:ascii="Arial" w:hAnsi="Arial" w:cs="Arial"/>
          <w:b/>
          <w:bCs/>
          <w:color w:val="000000"/>
        </w:rPr>
        <w:t xml:space="preserve">umfassenden </w:t>
      </w:r>
      <w:r w:rsidR="005071A4">
        <w:rPr>
          <w:rFonts w:ascii="Arial" w:hAnsi="Arial" w:cs="Arial"/>
          <w:b/>
          <w:bCs/>
          <w:color w:val="000000"/>
        </w:rPr>
        <w:t>Oberflächenprogramms</w:t>
      </w:r>
      <w:r>
        <w:rPr>
          <w:rFonts w:ascii="Arial" w:hAnsi="Arial" w:cs="Arial"/>
          <w:b/>
          <w:bCs/>
          <w:color w:val="000000"/>
        </w:rPr>
        <w:t xml:space="preserve">. </w:t>
      </w:r>
      <w:r w:rsidR="007B61F2">
        <w:rPr>
          <w:rFonts w:ascii="Arial" w:hAnsi="Arial" w:cs="Arial"/>
          <w:b/>
          <w:bCs/>
          <w:color w:val="000000"/>
        </w:rPr>
        <w:t xml:space="preserve">Nach intensiver </w:t>
      </w:r>
      <w:r w:rsidR="00547F1F">
        <w:rPr>
          <w:rFonts w:ascii="Arial" w:hAnsi="Arial" w:cs="Arial"/>
          <w:b/>
          <w:bCs/>
          <w:color w:val="000000"/>
        </w:rPr>
        <w:t xml:space="preserve">Analyse und </w:t>
      </w:r>
      <w:r w:rsidR="007B61F2">
        <w:rPr>
          <w:rFonts w:ascii="Arial" w:hAnsi="Arial" w:cs="Arial"/>
          <w:b/>
          <w:bCs/>
          <w:color w:val="000000"/>
        </w:rPr>
        <w:t xml:space="preserve">Vorbereitungszeit </w:t>
      </w:r>
      <w:r>
        <w:rPr>
          <w:rFonts w:ascii="Arial" w:hAnsi="Arial" w:cs="Arial"/>
          <w:b/>
          <w:bCs/>
          <w:color w:val="000000"/>
        </w:rPr>
        <w:t>stehen den Partner</w:t>
      </w:r>
      <w:r w:rsidR="007B61F2">
        <w:rPr>
          <w:rFonts w:ascii="Arial" w:hAnsi="Arial" w:cs="Arial"/>
          <w:b/>
          <w:bCs/>
          <w:color w:val="000000"/>
        </w:rPr>
        <w:t>betrieben mit der VEKA Colour Edition</w:t>
      </w:r>
      <w:r>
        <w:rPr>
          <w:rFonts w:ascii="Arial" w:hAnsi="Arial" w:cs="Arial"/>
          <w:b/>
          <w:bCs/>
          <w:color w:val="000000"/>
        </w:rPr>
        <w:t xml:space="preserve"> </w:t>
      </w:r>
      <w:r w:rsidR="00835F94">
        <w:rPr>
          <w:rFonts w:ascii="Arial" w:hAnsi="Arial" w:cs="Arial"/>
          <w:b/>
          <w:bCs/>
          <w:color w:val="000000"/>
        </w:rPr>
        <w:t xml:space="preserve">seit September </w:t>
      </w:r>
      <w:r w:rsidR="00D5407D">
        <w:rPr>
          <w:rFonts w:ascii="Arial" w:hAnsi="Arial" w:cs="Arial"/>
          <w:b/>
          <w:bCs/>
          <w:color w:val="000000"/>
        </w:rPr>
        <w:t xml:space="preserve">einseitig und beidseitig </w:t>
      </w:r>
      <w:r>
        <w:rPr>
          <w:rFonts w:ascii="Arial" w:hAnsi="Arial" w:cs="Arial"/>
          <w:b/>
          <w:bCs/>
          <w:color w:val="000000"/>
        </w:rPr>
        <w:t xml:space="preserve">foliierte Profile </w:t>
      </w:r>
      <w:r w:rsidR="006C5F80">
        <w:rPr>
          <w:rFonts w:ascii="Arial" w:hAnsi="Arial" w:cs="Arial"/>
          <w:b/>
          <w:bCs/>
          <w:color w:val="000000"/>
        </w:rPr>
        <w:t xml:space="preserve">in </w:t>
      </w:r>
      <w:r>
        <w:rPr>
          <w:rFonts w:ascii="Arial" w:hAnsi="Arial" w:cs="Arial"/>
          <w:b/>
          <w:bCs/>
          <w:color w:val="000000"/>
        </w:rPr>
        <w:t xml:space="preserve">13 </w:t>
      </w:r>
      <w:r w:rsidR="007B61F2">
        <w:rPr>
          <w:rFonts w:ascii="Arial" w:hAnsi="Arial" w:cs="Arial"/>
          <w:b/>
          <w:bCs/>
          <w:color w:val="000000"/>
        </w:rPr>
        <w:t xml:space="preserve">verschiedenen </w:t>
      </w:r>
      <w:r>
        <w:rPr>
          <w:rFonts w:ascii="Arial" w:hAnsi="Arial" w:cs="Arial"/>
          <w:b/>
          <w:bCs/>
          <w:color w:val="000000"/>
        </w:rPr>
        <w:t>Oberflächen</w:t>
      </w:r>
      <w:r w:rsidR="007B61F2">
        <w:rPr>
          <w:rFonts w:ascii="Arial" w:hAnsi="Arial" w:cs="Arial"/>
          <w:b/>
          <w:bCs/>
          <w:color w:val="000000"/>
        </w:rPr>
        <w:t xml:space="preserve"> für die Systeme SOFTLINE 82 und </w:t>
      </w:r>
      <w:r w:rsidR="00DD6626">
        <w:rPr>
          <w:rFonts w:ascii="Arial" w:hAnsi="Arial" w:cs="Arial"/>
          <w:b/>
          <w:bCs/>
          <w:color w:val="000000"/>
        </w:rPr>
        <w:t xml:space="preserve">SOFTLINE </w:t>
      </w:r>
      <w:r w:rsidR="007B61F2">
        <w:rPr>
          <w:rFonts w:ascii="Arial" w:hAnsi="Arial" w:cs="Arial"/>
          <w:b/>
          <w:bCs/>
          <w:color w:val="000000"/>
        </w:rPr>
        <w:t>76</w:t>
      </w:r>
      <w:r>
        <w:rPr>
          <w:rFonts w:ascii="Arial" w:hAnsi="Arial" w:cs="Arial"/>
          <w:b/>
          <w:bCs/>
          <w:color w:val="000000"/>
        </w:rPr>
        <w:t xml:space="preserve"> direkt ab Lager zur Verfügung.</w:t>
      </w:r>
    </w:p>
    <w:p w14:paraId="473B5C44" w14:textId="77777777" w:rsidR="00812DE0" w:rsidRDefault="00812DE0" w:rsidP="0028566B">
      <w:pPr>
        <w:rPr>
          <w:rFonts w:ascii="Arial" w:hAnsi="Arial" w:cs="Arial"/>
          <w:b/>
          <w:bCs/>
          <w:color w:val="000000"/>
        </w:rPr>
      </w:pPr>
    </w:p>
    <w:p w14:paraId="319BE4F9" w14:textId="575FD347" w:rsidR="00D5407D" w:rsidRDefault="00D5407D" w:rsidP="0028566B">
      <w:pPr>
        <w:rPr>
          <w:rFonts w:ascii="Arial" w:hAnsi="Arial" w:cs="Arial"/>
          <w:bCs/>
          <w:color w:val="000000"/>
        </w:rPr>
      </w:pPr>
      <w:r>
        <w:rPr>
          <w:rFonts w:ascii="Arial" w:hAnsi="Arial" w:cs="Arial"/>
          <w:bCs/>
          <w:color w:val="000000"/>
        </w:rPr>
        <w:t>„</w:t>
      </w:r>
      <w:r w:rsidR="00835F94">
        <w:rPr>
          <w:rFonts w:ascii="Arial" w:hAnsi="Arial" w:cs="Arial"/>
          <w:bCs/>
          <w:color w:val="000000"/>
        </w:rPr>
        <w:t xml:space="preserve">In den letzten Jahren </w:t>
      </w:r>
      <w:r>
        <w:rPr>
          <w:rFonts w:ascii="Arial" w:hAnsi="Arial" w:cs="Arial"/>
          <w:bCs/>
          <w:color w:val="000000"/>
        </w:rPr>
        <w:t xml:space="preserve">haben wir unsere Foliierungs- und Lagerkapazitäten </w:t>
      </w:r>
      <w:r w:rsidR="00835F94">
        <w:rPr>
          <w:rFonts w:ascii="Arial" w:hAnsi="Arial" w:cs="Arial"/>
          <w:bCs/>
          <w:color w:val="000000"/>
        </w:rPr>
        <w:t xml:space="preserve">am Stammsitz in Sendenhorst </w:t>
      </w:r>
      <w:r>
        <w:rPr>
          <w:rFonts w:ascii="Arial" w:hAnsi="Arial" w:cs="Arial"/>
          <w:bCs/>
          <w:color w:val="000000"/>
        </w:rPr>
        <w:t>kontinuierlich ausgebaut</w:t>
      </w:r>
      <w:r w:rsidR="007B61F2">
        <w:rPr>
          <w:rFonts w:ascii="Arial" w:hAnsi="Arial" w:cs="Arial"/>
          <w:bCs/>
          <w:color w:val="000000"/>
        </w:rPr>
        <w:t xml:space="preserve"> und die Abläufe </w:t>
      </w:r>
      <w:r w:rsidR="00547F1F">
        <w:rPr>
          <w:rFonts w:ascii="Arial" w:hAnsi="Arial" w:cs="Arial"/>
          <w:bCs/>
          <w:color w:val="000000"/>
        </w:rPr>
        <w:t>entsprechend angepasst</w:t>
      </w:r>
      <w:r w:rsidR="006C5F80">
        <w:rPr>
          <w:rFonts w:ascii="Arial" w:hAnsi="Arial" w:cs="Arial"/>
          <w:bCs/>
          <w:color w:val="000000"/>
        </w:rPr>
        <w:t xml:space="preserve">. So </w:t>
      </w:r>
      <w:r w:rsidR="0052463C">
        <w:rPr>
          <w:rFonts w:ascii="Arial" w:hAnsi="Arial" w:cs="Arial"/>
          <w:bCs/>
          <w:color w:val="000000"/>
        </w:rPr>
        <w:t>können</w:t>
      </w:r>
      <w:r>
        <w:rPr>
          <w:rFonts w:ascii="Arial" w:hAnsi="Arial" w:cs="Arial"/>
          <w:bCs/>
          <w:color w:val="000000"/>
        </w:rPr>
        <w:t xml:space="preserve"> unsere Partner die </w:t>
      </w:r>
      <w:r w:rsidR="0052463C">
        <w:rPr>
          <w:rFonts w:ascii="Arial" w:hAnsi="Arial" w:cs="Arial"/>
          <w:bCs/>
          <w:color w:val="000000"/>
        </w:rPr>
        <w:t xml:space="preserve">steigende </w:t>
      </w:r>
      <w:r>
        <w:rPr>
          <w:rFonts w:ascii="Arial" w:hAnsi="Arial" w:cs="Arial"/>
          <w:bCs/>
          <w:color w:val="000000"/>
        </w:rPr>
        <w:t xml:space="preserve">Nachfrage nach farbigen Kunststofffenstern optimal </w:t>
      </w:r>
      <w:r w:rsidR="007B61F2">
        <w:rPr>
          <w:rFonts w:ascii="Arial" w:hAnsi="Arial" w:cs="Arial"/>
          <w:bCs/>
          <w:color w:val="000000"/>
        </w:rPr>
        <w:t>bedienen</w:t>
      </w:r>
      <w:r>
        <w:rPr>
          <w:rFonts w:ascii="Arial" w:hAnsi="Arial" w:cs="Arial"/>
          <w:bCs/>
          <w:color w:val="000000"/>
        </w:rPr>
        <w:t xml:space="preserve">“, </w:t>
      </w:r>
      <w:r w:rsidR="00835F94">
        <w:rPr>
          <w:rFonts w:ascii="Arial" w:hAnsi="Arial" w:cs="Arial"/>
          <w:bCs/>
          <w:color w:val="000000"/>
        </w:rPr>
        <w:t xml:space="preserve">erläutert </w:t>
      </w:r>
      <w:r>
        <w:rPr>
          <w:rFonts w:ascii="Arial" w:hAnsi="Arial" w:cs="Arial"/>
          <w:bCs/>
          <w:color w:val="000000"/>
        </w:rPr>
        <w:t>Josef L. Beckhoff, im Vorstand von VEKA zuständig für den Bereich Vertrieb &amp; Marketing. „</w:t>
      </w:r>
      <w:r w:rsidR="006C5F80" w:rsidRPr="0015652F">
        <w:rPr>
          <w:rFonts w:ascii="Arial" w:hAnsi="Arial" w:cs="Arial"/>
          <w:color w:val="000000"/>
        </w:rPr>
        <w:t>Mit der neuen VEKA Colour Edition gehen wir nun den nächsten Schritt</w:t>
      </w:r>
      <w:r w:rsidR="007B61F2">
        <w:rPr>
          <w:rFonts w:ascii="Arial" w:hAnsi="Arial" w:cs="Arial"/>
          <w:bCs/>
          <w:color w:val="000000"/>
        </w:rPr>
        <w:t>.</w:t>
      </w:r>
      <w:r w:rsidR="00835F94">
        <w:rPr>
          <w:rFonts w:ascii="Arial" w:hAnsi="Arial" w:cs="Arial"/>
          <w:bCs/>
          <w:color w:val="000000"/>
        </w:rPr>
        <w:t xml:space="preserve"> </w:t>
      </w:r>
      <w:r w:rsidR="006C5F80" w:rsidRPr="0015652F">
        <w:rPr>
          <w:rFonts w:ascii="Arial" w:hAnsi="Arial" w:cs="Arial"/>
          <w:color w:val="000000"/>
        </w:rPr>
        <w:t xml:space="preserve">Wir stärken die Wettbewerbsfähigkeit unserer Verarbeiter und schaffen die Basis, aktuelle Trends </w:t>
      </w:r>
      <w:r w:rsidR="006C5F80">
        <w:rPr>
          <w:rFonts w:ascii="Arial" w:hAnsi="Arial" w:cs="Arial"/>
          <w:color w:val="000000"/>
        </w:rPr>
        <w:t>in diesem attraktiven Marktsegment</w:t>
      </w:r>
      <w:r w:rsidR="006C5F80" w:rsidRPr="0015652F">
        <w:rPr>
          <w:rFonts w:ascii="Arial" w:hAnsi="Arial" w:cs="Arial"/>
          <w:color w:val="000000"/>
        </w:rPr>
        <w:t xml:space="preserve"> </w:t>
      </w:r>
      <w:r w:rsidR="006C5F80">
        <w:rPr>
          <w:rFonts w:ascii="Arial" w:hAnsi="Arial" w:cs="Arial"/>
          <w:color w:val="000000"/>
        </w:rPr>
        <w:t>mit hoher Planungs- und Liefersicherheit</w:t>
      </w:r>
      <w:r w:rsidR="006620E1">
        <w:rPr>
          <w:rFonts w:ascii="Arial" w:hAnsi="Arial" w:cs="Arial"/>
          <w:color w:val="000000"/>
        </w:rPr>
        <w:t xml:space="preserve"> nutzen zu können</w:t>
      </w:r>
      <w:r w:rsidR="00835F94">
        <w:rPr>
          <w:rFonts w:ascii="Arial" w:hAnsi="Arial" w:cs="Arial"/>
          <w:bCs/>
          <w:color w:val="000000"/>
        </w:rPr>
        <w:t>.“</w:t>
      </w:r>
    </w:p>
    <w:p w14:paraId="47B734E0" w14:textId="77777777" w:rsidR="00835F94" w:rsidRDefault="00835F94" w:rsidP="0028566B">
      <w:pPr>
        <w:rPr>
          <w:rFonts w:ascii="Arial" w:hAnsi="Arial" w:cs="Arial"/>
          <w:bCs/>
          <w:color w:val="000000"/>
        </w:rPr>
      </w:pPr>
    </w:p>
    <w:p w14:paraId="10CF6EC2" w14:textId="0ECC37B2" w:rsidR="00D5407D" w:rsidRPr="00425684" w:rsidRDefault="003B4E38" w:rsidP="0028566B">
      <w:pPr>
        <w:rPr>
          <w:rFonts w:ascii="Arial" w:hAnsi="Arial" w:cs="Arial"/>
          <w:b/>
          <w:bCs/>
          <w:color w:val="000000"/>
        </w:rPr>
      </w:pPr>
      <w:r>
        <w:rPr>
          <w:rFonts w:ascii="Arial" w:hAnsi="Arial" w:cs="Arial"/>
          <w:b/>
          <w:bCs/>
          <w:color w:val="000000"/>
        </w:rPr>
        <w:t>Im Handumdrehen zur Wunschoberfläche</w:t>
      </w:r>
    </w:p>
    <w:p w14:paraId="1F53AE03" w14:textId="77777777" w:rsidR="00962A22" w:rsidRDefault="00962A22" w:rsidP="0028566B">
      <w:pPr>
        <w:rPr>
          <w:rFonts w:ascii="Arial" w:hAnsi="Arial" w:cs="Arial"/>
          <w:bCs/>
          <w:color w:val="000000"/>
        </w:rPr>
      </w:pPr>
    </w:p>
    <w:p w14:paraId="0C9A7744" w14:textId="43167C7D" w:rsidR="00C678E7" w:rsidRDefault="00394634" w:rsidP="0028566B">
      <w:pPr>
        <w:rPr>
          <w:rFonts w:ascii="Arial" w:hAnsi="Arial" w:cs="Arial"/>
          <w:bCs/>
          <w:color w:val="000000"/>
        </w:rPr>
      </w:pPr>
      <w:r>
        <w:rPr>
          <w:rFonts w:ascii="Arial" w:hAnsi="Arial" w:cs="Arial"/>
          <w:bCs/>
          <w:color w:val="000000"/>
        </w:rPr>
        <w:t xml:space="preserve">Wie eng sich das erweiterte Standardsortiment an aktuellen </w:t>
      </w:r>
      <w:r w:rsidR="007B61F2">
        <w:rPr>
          <w:rFonts w:ascii="Arial" w:hAnsi="Arial" w:cs="Arial"/>
          <w:bCs/>
          <w:color w:val="000000"/>
        </w:rPr>
        <w:t>Marktentwicklungen</w:t>
      </w:r>
      <w:r>
        <w:rPr>
          <w:rFonts w:ascii="Arial" w:hAnsi="Arial" w:cs="Arial"/>
          <w:bCs/>
          <w:color w:val="000000"/>
        </w:rPr>
        <w:t xml:space="preserve"> orientiert, zeigt bereits </w:t>
      </w:r>
      <w:r w:rsidR="00217700">
        <w:rPr>
          <w:rFonts w:ascii="Arial" w:hAnsi="Arial" w:cs="Arial"/>
          <w:bCs/>
          <w:color w:val="000000"/>
        </w:rPr>
        <w:t>der</w:t>
      </w:r>
      <w:r w:rsidR="00CC21A6">
        <w:rPr>
          <w:rFonts w:ascii="Arial" w:hAnsi="Arial" w:cs="Arial"/>
          <w:bCs/>
          <w:color w:val="000000"/>
        </w:rPr>
        <w:t xml:space="preserve"> hohe Anteil von Designoberflächen</w:t>
      </w:r>
      <w:r w:rsidR="007B61F2">
        <w:rPr>
          <w:rFonts w:ascii="Arial" w:hAnsi="Arial" w:cs="Arial"/>
          <w:bCs/>
          <w:color w:val="000000"/>
        </w:rPr>
        <w:t xml:space="preserve"> aus dem eigenen Haus</w:t>
      </w:r>
      <w:r w:rsidR="00CC21A6">
        <w:rPr>
          <w:rFonts w:ascii="Arial" w:hAnsi="Arial" w:cs="Arial"/>
          <w:bCs/>
          <w:color w:val="000000"/>
        </w:rPr>
        <w:t xml:space="preserve">. </w:t>
      </w:r>
      <w:r w:rsidR="006C5F80" w:rsidRPr="0015652F">
        <w:rPr>
          <w:rFonts w:ascii="Arial" w:hAnsi="Arial" w:cs="Arial"/>
          <w:color w:val="000000"/>
        </w:rPr>
        <w:t xml:space="preserve">Besonders gefragt ist </w:t>
      </w:r>
      <w:r w:rsidR="006C5F80">
        <w:rPr>
          <w:rFonts w:ascii="Arial" w:hAnsi="Arial" w:cs="Arial"/>
          <w:color w:val="000000"/>
        </w:rPr>
        <w:t xml:space="preserve">hier </w:t>
      </w:r>
      <w:r w:rsidR="006C5F80" w:rsidRPr="0015652F">
        <w:rPr>
          <w:rFonts w:ascii="Arial" w:hAnsi="Arial" w:cs="Arial"/>
          <w:color w:val="000000"/>
        </w:rPr>
        <w:t xml:space="preserve">die Dekorfolien-Linie VEKA Feinstruktur, die mit </w:t>
      </w:r>
      <w:r w:rsidR="006D4DAC">
        <w:rPr>
          <w:rFonts w:ascii="Arial" w:hAnsi="Arial" w:cs="Arial"/>
          <w:color w:val="000000"/>
        </w:rPr>
        <w:t xml:space="preserve">den </w:t>
      </w:r>
      <w:r w:rsidR="006C5F80" w:rsidRPr="0015652F">
        <w:rPr>
          <w:rFonts w:ascii="Arial" w:hAnsi="Arial" w:cs="Arial"/>
          <w:color w:val="000000"/>
        </w:rPr>
        <w:t xml:space="preserve">fünf eleganten </w:t>
      </w:r>
      <w:r w:rsidR="006D4DAC">
        <w:rPr>
          <w:rFonts w:ascii="Arial" w:hAnsi="Arial" w:cs="Arial"/>
          <w:color w:val="000000"/>
        </w:rPr>
        <w:t xml:space="preserve">Tönen </w:t>
      </w:r>
      <w:r w:rsidR="006356AC">
        <w:rPr>
          <w:rFonts w:ascii="Arial" w:hAnsi="Arial" w:cs="Arial"/>
          <w:color w:val="000000"/>
        </w:rPr>
        <w:t>s</w:t>
      </w:r>
      <w:r w:rsidR="006D4DAC">
        <w:rPr>
          <w:rFonts w:ascii="Arial" w:hAnsi="Arial" w:cs="Arial"/>
          <w:color w:val="000000"/>
        </w:rPr>
        <w:t xml:space="preserve">chwarz, </w:t>
      </w:r>
      <w:r w:rsidR="006356AC">
        <w:rPr>
          <w:rFonts w:ascii="Arial" w:hAnsi="Arial" w:cs="Arial"/>
          <w:color w:val="000000"/>
        </w:rPr>
        <w:t>a</w:t>
      </w:r>
      <w:r w:rsidR="006D4DAC">
        <w:rPr>
          <w:rFonts w:ascii="Arial" w:hAnsi="Arial" w:cs="Arial"/>
          <w:color w:val="000000"/>
        </w:rPr>
        <w:t xml:space="preserve">nthrazit-, </w:t>
      </w:r>
      <w:r w:rsidR="006356AC">
        <w:rPr>
          <w:rFonts w:ascii="Arial" w:hAnsi="Arial" w:cs="Arial"/>
          <w:color w:val="000000"/>
        </w:rPr>
        <w:t>q</w:t>
      </w:r>
      <w:r w:rsidR="006D4DAC">
        <w:rPr>
          <w:rFonts w:ascii="Arial" w:hAnsi="Arial" w:cs="Arial"/>
          <w:color w:val="000000"/>
        </w:rPr>
        <w:t xml:space="preserve">uarz-, </w:t>
      </w:r>
      <w:r w:rsidR="006356AC">
        <w:rPr>
          <w:rFonts w:ascii="Arial" w:hAnsi="Arial" w:cs="Arial"/>
          <w:color w:val="000000"/>
        </w:rPr>
        <w:t>b</w:t>
      </w:r>
      <w:r w:rsidR="006D4DAC">
        <w:rPr>
          <w:rFonts w:ascii="Arial" w:hAnsi="Arial" w:cs="Arial"/>
          <w:color w:val="000000"/>
        </w:rPr>
        <w:t xml:space="preserve">asalt- und </w:t>
      </w:r>
      <w:r w:rsidR="006356AC">
        <w:rPr>
          <w:rFonts w:ascii="Arial" w:hAnsi="Arial" w:cs="Arial"/>
          <w:color w:val="000000"/>
        </w:rPr>
        <w:t>s</w:t>
      </w:r>
      <w:r w:rsidR="006D4DAC">
        <w:rPr>
          <w:rFonts w:ascii="Arial" w:hAnsi="Arial" w:cs="Arial"/>
          <w:color w:val="000000"/>
        </w:rPr>
        <w:t>ilbergrau</w:t>
      </w:r>
      <w:r w:rsidR="006C5F80" w:rsidRPr="0015652F">
        <w:rPr>
          <w:rFonts w:ascii="Arial" w:hAnsi="Arial" w:cs="Arial"/>
          <w:color w:val="000000"/>
        </w:rPr>
        <w:t xml:space="preserve"> vertreten ist.</w:t>
      </w:r>
      <w:r w:rsidR="00CC21A6">
        <w:rPr>
          <w:rFonts w:ascii="Arial" w:hAnsi="Arial" w:cs="Arial"/>
          <w:bCs/>
          <w:color w:val="000000"/>
        </w:rPr>
        <w:t xml:space="preserve"> „Seit der Markteinführung wird unsere </w:t>
      </w:r>
      <w:r w:rsidR="00DD6626">
        <w:rPr>
          <w:rFonts w:ascii="Arial" w:hAnsi="Arial" w:cs="Arial"/>
          <w:bCs/>
          <w:color w:val="000000"/>
        </w:rPr>
        <w:t xml:space="preserve">noch </w:t>
      </w:r>
      <w:r w:rsidR="00CC21A6">
        <w:rPr>
          <w:rFonts w:ascii="Arial" w:hAnsi="Arial" w:cs="Arial"/>
          <w:bCs/>
          <w:color w:val="000000"/>
        </w:rPr>
        <w:t xml:space="preserve">junge Dekorfolien-Linie </w:t>
      </w:r>
      <w:r w:rsidR="00DD6626">
        <w:rPr>
          <w:rFonts w:ascii="Arial" w:hAnsi="Arial" w:cs="Arial"/>
          <w:bCs/>
          <w:color w:val="000000"/>
        </w:rPr>
        <w:t>vom Markt und von den Partnerbetrieben</w:t>
      </w:r>
      <w:r w:rsidR="00F74600">
        <w:rPr>
          <w:rFonts w:ascii="Arial" w:hAnsi="Arial" w:cs="Arial"/>
          <w:bCs/>
          <w:color w:val="000000"/>
        </w:rPr>
        <w:t xml:space="preserve"> sehr gut angenommen“, berichtet Arne Post, Leiter des Produktmanagements bei VEKA. </w:t>
      </w:r>
      <w:bookmarkStart w:id="0" w:name="_Hlk210224248"/>
      <w:r w:rsidR="00F74600">
        <w:rPr>
          <w:rFonts w:ascii="Arial" w:hAnsi="Arial" w:cs="Arial"/>
          <w:bCs/>
          <w:color w:val="000000"/>
        </w:rPr>
        <w:t>Dabei überzeug</w:t>
      </w:r>
      <w:r w:rsidR="00371DA5">
        <w:rPr>
          <w:rFonts w:ascii="Arial" w:hAnsi="Arial" w:cs="Arial"/>
          <w:bCs/>
          <w:color w:val="000000"/>
        </w:rPr>
        <w:t>t</w:t>
      </w:r>
      <w:r w:rsidR="00F74600">
        <w:rPr>
          <w:rFonts w:ascii="Arial" w:hAnsi="Arial" w:cs="Arial"/>
          <w:bCs/>
          <w:color w:val="000000"/>
        </w:rPr>
        <w:t xml:space="preserve"> </w:t>
      </w:r>
      <w:proofErr w:type="gramStart"/>
      <w:r w:rsidR="00217700">
        <w:rPr>
          <w:rFonts w:ascii="Arial" w:hAnsi="Arial" w:cs="Arial"/>
          <w:bCs/>
          <w:color w:val="000000"/>
        </w:rPr>
        <w:t>VEKA Feinstruktur</w:t>
      </w:r>
      <w:proofErr w:type="gramEnd"/>
      <w:r w:rsidR="00217700">
        <w:rPr>
          <w:rFonts w:ascii="Arial" w:hAnsi="Arial" w:cs="Arial"/>
          <w:bCs/>
          <w:color w:val="000000"/>
        </w:rPr>
        <w:t xml:space="preserve"> </w:t>
      </w:r>
      <w:r w:rsidR="00F74600">
        <w:rPr>
          <w:rFonts w:ascii="Arial" w:hAnsi="Arial" w:cs="Arial"/>
          <w:bCs/>
          <w:color w:val="000000"/>
        </w:rPr>
        <w:t xml:space="preserve">nicht allein durch </w:t>
      </w:r>
      <w:r w:rsidR="008D2A87">
        <w:rPr>
          <w:rFonts w:ascii="Arial" w:hAnsi="Arial" w:cs="Arial"/>
          <w:bCs/>
          <w:color w:val="000000"/>
        </w:rPr>
        <w:t xml:space="preserve">eine </w:t>
      </w:r>
      <w:r w:rsidR="006356AC">
        <w:rPr>
          <w:rFonts w:ascii="Arial" w:hAnsi="Arial" w:cs="Arial"/>
          <w:bCs/>
          <w:color w:val="000000"/>
        </w:rPr>
        <w:t xml:space="preserve">markante </w:t>
      </w:r>
      <w:r w:rsidR="008D2A87">
        <w:rPr>
          <w:rFonts w:ascii="Arial" w:hAnsi="Arial" w:cs="Arial"/>
          <w:bCs/>
          <w:color w:val="000000"/>
        </w:rPr>
        <w:t xml:space="preserve">matte </w:t>
      </w:r>
      <w:r w:rsidR="00C678E7">
        <w:rPr>
          <w:rFonts w:ascii="Arial" w:hAnsi="Arial" w:cs="Arial"/>
          <w:bCs/>
          <w:color w:val="000000"/>
        </w:rPr>
        <w:t>Optik</w:t>
      </w:r>
      <w:r w:rsidR="00DD6626">
        <w:rPr>
          <w:rFonts w:ascii="Arial" w:hAnsi="Arial" w:cs="Arial"/>
          <w:bCs/>
          <w:color w:val="000000"/>
        </w:rPr>
        <w:t>, die</w:t>
      </w:r>
      <w:r w:rsidR="00C678E7">
        <w:rPr>
          <w:rFonts w:ascii="Arial" w:hAnsi="Arial" w:cs="Arial"/>
          <w:bCs/>
          <w:color w:val="000000"/>
        </w:rPr>
        <w:t xml:space="preserve"> der von </w:t>
      </w:r>
      <w:r w:rsidR="00F74600">
        <w:rPr>
          <w:rFonts w:ascii="Arial" w:hAnsi="Arial" w:cs="Arial"/>
          <w:bCs/>
          <w:color w:val="000000"/>
        </w:rPr>
        <w:t>pulverbeschichtete</w:t>
      </w:r>
      <w:r w:rsidR="00C678E7">
        <w:rPr>
          <w:rFonts w:ascii="Arial" w:hAnsi="Arial" w:cs="Arial"/>
          <w:bCs/>
          <w:color w:val="000000"/>
        </w:rPr>
        <w:t>m</w:t>
      </w:r>
      <w:r w:rsidR="00F74600">
        <w:rPr>
          <w:rFonts w:ascii="Arial" w:hAnsi="Arial" w:cs="Arial"/>
          <w:bCs/>
          <w:color w:val="000000"/>
        </w:rPr>
        <w:t xml:space="preserve"> Aluminium</w:t>
      </w:r>
      <w:r w:rsidR="00DD6626">
        <w:rPr>
          <w:rFonts w:ascii="Arial" w:hAnsi="Arial" w:cs="Arial"/>
          <w:bCs/>
          <w:color w:val="000000"/>
        </w:rPr>
        <w:t xml:space="preserve"> ähne</w:t>
      </w:r>
      <w:r w:rsidR="005F70CB">
        <w:rPr>
          <w:rFonts w:ascii="Arial" w:hAnsi="Arial" w:cs="Arial"/>
          <w:bCs/>
          <w:color w:val="000000"/>
        </w:rPr>
        <w:t>l</w:t>
      </w:r>
      <w:r w:rsidR="008D2A87">
        <w:rPr>
          <w:rFonts w:ascii="Arial" w:hAnsi="Arial" w:cs="Arial"/>
          <w:bCs/>
          <w:color w:val="000000"/>
        </w:rPr>
        <w:t>t</w:t>
      </w:r>
      <w:r w:rsidR="00F74600">
        <w:rPr>
          <w:rFonts w:ascii="Arial" w:hAnsi="Arial" w:cs="Arial"/>
          <w:bCs/>
          <w:color w:val="000000"/>
        </w:rPr>
        <w:t xml:space="preserve">, sondern auch durch </w:t>
      </w:r>
      <w:r w:rsidR="00E653B3">
        <w:rPr>
          <w:rFonts w:ascii="Arial" w:hAnsi="Arial" w:cs="Arial"/>
          <w:bCs/>
          <w:color w:val="000000"/>
        </w:rPr>
        <w:t>erstklassige</w:t>
      </w:r>
      <w:r>
        <w:rPr>
          <w:rFonts w:ascii="Arial" w:hAnsi="Arial" w:cs="Arial"/>
          <w:bCs/>
          <w:color w:val="000000"/>
        </w:rPr>
        <w:t xml:space="preserve"> </w:t>
      </w:r>
      <w:r w:rsidR="00F74600">
        <w:rPr>
          <w:rFonts w:ascii="Arial" w:hAnsi="Arial" w:cs="Arial"/>
          <w:bCs/>
          <w:color w:val="000000"/>
        </w:rPr>
        <w:t>technische Qualität.</w:t>
      </w:r>
      <w:bookmarkEnd w:id="0"/>
      <w:r w:rsidR="00EA54B5">
        <w:rPr>
          <w:rFonts w:ascii="Arial" w:hAnsi="Arial" w:cs="Arial"/>
          <w:bCs/>
          <w:color w:val="000000"/>
        </w:rPr>
        <w:t xml:space="preserve"> Die Dekorfolie</w:t>
      </w:r>
      <w:r w:rsidR="00EA54B5" w:rsidRPr="00EA54B5">
        <w:rPr>
          <w:rFonts w:ascii="Arial" w:hAnsi="Arial" w:cs="Arial"/>
          <w:bCs/>
          <w:color w:val="000000"/>
        </w:rPr>
        <w:t xml:space="preserve"> ist besonders widerstandsfähig und bietet einen hohen Schutz vor mechanischen Beschädigungen</w:t>
      </w:r>
      <w:r w:rsidR="00C532AE">
        <w:rPr>
          <w:rFonts w:ascii="Arial" w:hAnsi="Arial" w:cs="Arial"/>
          <w:bCs/>
          <w:color w:val="000000"/>
        </w:rPr>
        <w:t>, Umwelteinflüssen sowie chemischen Mitteln, die zum Beispiel zur Reinigung eingesetzt werden</w:t>
      </w:r>
      <w:r w:rsidR="00EA54B5" w:rsidRPr="00EA54B5">
        <w:rPr>
          <w:rFonts w:ascii="Arial" w:hAnsi="Arial" w:cs="Arial"/>
          <w:bCs/>
          <w:color w:val="000000"/>
        </w:rPr>
        <w:t>. Die Lackoberfläche gewährleistet eine außergewöhnliche Hitzebeständigkeit, sodass unerwünschtes Aufglänzen beim Verschweißen vermieden wird.</w:t>
      </w:r>
      <w:r w:rsidR="002F3314">
        <w:rPr>
          <w:rFonts w:ascii="Arial" w:hAnsi="Arial" w:cs="Arial"/>
          <w:bCs/>
          <w:color w:val="000000"/>
        </w:rPr>
        <w:t xml:space="preserve"> Auch</w:t>
      </w:r>
      <w:r w:rsidR="00EA54B5" w:rsidRPr="00EA54B5">
        <w:rPr>
          <w:rFonts w:ascii="Arial" w:hAnsi="Arial" w:cs="Arial"/>
          <w:bCs/>
          <w:color w:val="000000"/>
        </w:rPr>
        <w:t xml:space="preserve"> die Wärmeaufnahme der Profile </w:t>
      </w:r>
      <w:r w:rsidR="002F3314">
        <w:rPr>
          <w:rFonts w:ascii="Arial" w:hAnsi="Arial" w:cs="Arial"/>
          <w:bCs/>
          <w:color w:val="000000"/>
        </w:rPr>
        <w:lastRenderedPageBreak/>
        <w:t xml:space="preserve">wird </w:t>
      </w:r>
      <w:r w:rsidR="00EA54B5" w:rsidRPr="00EA54B5">
        <w:rPr>
          <w:rFonts w:ascii="Arial" w:hAnsi="Arial" w:cs="Arial"/>
          <w:bCs/>
          <w:color w:val="000000"/>
        </w:rPr>
        <w:t xml:space="preserve">deutlich reduziert. </w:t>
      </w:r>
      <w:r w:rsidR="00C678E7">
        <w:rPr>
          <w:rFonts w:ascii="Arial" w:hAnsi="Arial" w:cs="Arial"/>
          <w:bCs/>
          <w:color w:val="000000"/>
        </w:rPr>
        <w:t xml:space="preserve"> „Unsere Partner profitieren </w:t>
      </w:r>
      <w:r w:rsidR="00DD6626">
        <w:rPr>
          <w:rFonts w:ascii="Arial" w:hAnsi="Arial" w:cs="Arial"/>
          <w:bCs/>
          <w:color w:val="000000"/>
        </w:rPr>
        <w:t xml:space="preserve">von einem ausgereiften Produkt </w:t>
      </w:r>
      <w:r w:rsidR="004C3428">
        <w:rPr>
          <w:rFonts w:ascii="Arial" w:hAnsi="Arial" w:cs="Arial"/>
          <w:bCs/>
          <w:color w:val="000000"/>
        </w:rPr>
        <w:t>zu attraktiven Konditionen</w:t>
      </w:r>
      <w:r w:rsidR="00C678E7">
        <w:rPr>
          <w:rFonts w:ascii="Arial" w:hAnsi="Arial" w:cs="Arial"/>
          <w:bCs/>
          <w:color w:val="000000"/>
        </w:rPr>
        <w:t xml:space="preserve">, das </w:t>
      </w:r>
      <w:r w:rsidR="00EF2EA1">
        <w:rPr>
          <w:rFonts w:ascii="Arial" w:hAnsi="Arial" w:cs="Arial"/>
          <w:bCs/>
          <w:color w:val="000000"/>
        </w:rPr>
        <w:t xml:space="preserve">sich </w:t>
      </w:r>
      <w:r w:rsidR="0078177C">
        <w:rPr>
          <w:rFonts w:ascii="Arial" w:hAnsi="Arial" w:cs="Arial"/>
          <w:bCs/>
          <w:color w:val="000000"/>
        </w:rPr>
        <w:t>völlig</w:t>
      </w:r>
      <w:r w:rsidR="003F4CAF">
        <w:rPr>
          <w:rFonts w:ascii="Arial" w:hAnsi="Arial" w:cs="Arial"/>
          <w:bCs/>
          <w:color w:val="000000"/>
        </w:rPr>
        <w:t xml:space="preserve"> unkompliziert </w:t>
      </w:r>
      <w:r w:rsidR="00C678E7">
        <w:rPr>
          <w:rFonts w:ascii="Arial" w:hAnsi="Arial" w:cs="Arial"/>
          <w:bCs/>
          <w:color w:val="000000"/>
        </w:rPr>
        <w:t>verarbeiten lässt.“</w:t>
      </w:r>
    </w:p>
    <w:p w14:paraId="12E2DC6B" w14:textId="77777777" w:rsidR="00C678E7" w:rsidRDefault="00C678E7" w:rsidP="0028566B">
      <w:pPr>
        <w:rPr>
          <w:rFonts w:ascii="Arial" w:hAnsi="Arial" w:cs="Arial"/>
          <w:bCs/>
          <w:color w:val="000000"/>
        </w:rPr>
      </w:pPr>
    </w:p>
    <w:p w14:paraId="39908376" w14:textId="5258434B" w:rsidR="007D2DD6" w:rsidRDefault="005D2D13" w:rsidP="0028566B">
      <w:pPr>
        <w:rPr>
          <w:rFonts w:ascii="Arial" w:hAnsi="Arial" w:cs="Arial"/>
          <w:bCs/>
          <w:color w:val="000000"/>
        </w:rPr>
      </w:pPr>
      <w:r>
        <w:rPr>
          <w:rFonts w:ascii="Arial" w:hAnsi="Arial" w:cs="Arial"/>
          <w:bCs/>
          <w:color w:val="000000"/>
        </w:rPr>
        <w:t xml:space="preserve">Mit VEKA SPECTRAL </w:t>
      </w:r>
      <w:r w:rsidR="00B67EB2">
        <w:rPr>
          <w:rFonts w:ascii="Arial" w:hAnsi="Arial" w:cs="Arial"/>
          <w:bCs/>
          <w:color w:val="000000"/>
        </w:rPr>
        <w:t>a</w:t>
      </w:r>
      <w:r>
        <w:rPr>
          <w:rFonts w:ascii="Arial" w:hAnsi="Arial" w:cs="Arial"/>
          <w:bCs/>
          <w:color w:val="000000"/>
        </w:rPr>
        <w:t>nthrazit ultramatt zählt eine weitere Eigenentwicklung aus Sendenhorst zu</w:t>
      </w:r>
      <w:r w:rsidR="007D2DD6">
        <w:rPr>
          <w:rFonts w:ascii="Arial" w:hAnsi="Arial" w:cs="Arial"/>
          <w:bCs/>
          <w:color w:val="000000"/>
        </w:rPr>
        <w:t xml:space="preserve"> den besonders häufig gewünschten Designoberflächen</w:t>
      </w:r>
      <w:r>
        <w:rPr>
          <w:rFonts w:ascii="Arial" w:hAnsi="Arial" w:cs="Arial"/>
          <w:bCs/>
          <w:color w:val="000000"/>
        </w:rPr>
        <w:t xml:space="preserve">. </w:t>
      </w:r>
      <w:r w:rsidR="00B61CFF">
        <w:rPr>
          <w:rFonts w:ascii="Arial" w:hAnsi="Arial" w:cs="Arial"/>
          <w:bCs/>
          <w:color w:val="000000"/>
        </w:rPr>
        <w:t xml:space="preserve">Zudem </w:t>
      </w:r>
      <w:r w:rsidR="003F4CAF">
        <w:rPr>
          <w:rFonts w:ascii="Arial" w:hAnsi="Arial" w:cs="Arial"/>
          <w:bCs/>
          <w:color w:val="000000"/>
        </w:rPr>
        <w:t>gehören</w:t>
      </w:r>
      <w:r w:rsidR="00B61CFF">
        <w:rPr>
          <w:rFonts w:ascii="Arial" w:hAnsi="Arial" w:cs="Arial"/>
          <w:bCs/>
          <w:color w:val="000000"/>
        </w:rPr>
        <w:t xml:space="preserve"> </w:t>
      </w:r>
      <w:r w:rsidR="006D4DAC">
        <w:rPr>
          <w:rFonts w:ascii="Arial" w:hAnsi="Arial" w:cs="Arial"/>
          <w:bCs/>
          <w:color w:val="000000"/>
        </w:rPr>
        <w:t>die</w:t>
      </w:r>
      <w:r w:rsidR="007D2DD6">
        <w:rPr>
          <w:rFonts w:ascii="Arial" w:hAnsi="Arial" w:cs="Arial"/>
          <w:bCs/>
          <w:color w:val="000000"/>
        </w:rPr>
        <w:t xml:space="preserve"> </w:t>
      </w:r>
      <w:r w:rsidR="006D21DC">
        <w:rPr>
          <w:rFonts w:ascii="Arial" w:hAnsi="Arial" w:cs="Arial"/>
          <w:bCs/>
          <w:color w:val="000000"/>
        </w:rPr>
        <w:t>naturgetreue</w:t>
      </w:r>
      <w:r w:rsidR="006D4DAC">
        <w:rPr>
          <w:rFonts w:ascii="Arial" w:hAnsi="Arial" w:cs="Arial"/>
          <w:bCs/>
          <w:color w:val="000000"/>
        </w:rPr>
        <w:t>n</w:t>
      </w:r>
      <w:r w:rsidR="007D2DD6">
        <w:rPr>
          <w:rFonts w:ascii="Arial" w:hAnsi="Arial" w:cs="Arial"/>
          <w:bCs/>
          <w:color w:val="000000"/>
        </w:rPr>
        <w:t xml:space="preserve"> </w:t>
      </w:r>
      <w:r>
        <w:rPr>
          <w:rFonts w:ascii="Arial" w:hAnsi="Arial" w:cs="Arial"/>
          <w:bCs/>
          <w:color w:val="000000"/>
        </w:rPr>
        <w:t xml:space="preserve">Holzdekore </w:t>
      </w:r>
      <w:proofErr w:type="spellStart"/>
      <w:r w:rsidR="006356AC">
        <w:rPr>
          <w:rFonts w:ascii="Arial" w:hAnsi="Arial" w:cs="Arial"/>
          <w:bCs/>
          <w:color w:val="000000"/>
        </w:rPr>
        <w:t>m</w:t>
      </w:r>
      <w:r w:rsidR="006D4DAC">
        <w:rPr>
          <w:rFonts w:ascii="Arial" w:hAnsi="Arial" w:cs="Arial"/>
          <w:bCs/>
          <w:color w:val="000000"/>
        </w:rPr>
        <w:t>ooreiche</w:t>
      </w:r>
      <w:proofErr w:type="spellEnd"/>
      <w:r w:rsidR="006D4DAC">
        <w:rPr>
          <w:rFonts w:ascii="Arial" w:hAnsi="Arial" w:cs="Arial"/>
          <w:bCs/>
          <w:color w:val="000000"/>
        </w:rPr>
        <w:t xml:space="preserve">, </w:t>
      </w:r>
      <w:proofErr w:type="spellStart"/>
      <w:r w:rsidR="006356AC">
        <w:rPr>
          <w:rFonts w:ascii="Arial" w:hAnsi="Arial" w:cs="Arial"/>
          <w:bCs/>
          <w:color w:val="000000"/>
        </w:rPr>
        <w:t>m</w:t>
      </w:r>
      <w:r w:rsidR="006D4DAC">
        <w:rPr>
          <w:rFonts w:ascii="Arial" w:hAnsi="Arial" w:cs="Arial"/>
          <w:bCs/>
          <w:color w:val="000000"/>
        </w:rPr>
        <w:t>ahagoni</w:t>
      </w:r>
      <w:proofErr w:type="spellEnd"/>
      <w:r w:rsidR="006D4DAC">
        <w:rPr>
          <w:rFonts w:ascii="Arial" w:hAnsi="Arial" w:cs="Arial"/>
          <w:bCs/>
          <w:color w:val="000000"/>
        </w:rPr>
        <w:t xml:space="preserve">, </w:t>
      </w:r>
      <w:proofErr w:type="spellStart"/>
      <w:r w:rsidR="006356AC">
        <w:rPr>
          <w:rFonts w:ascii="Arial" w:hAnsi="Arial" w:cs="Arial"/>
          <w:bCs/>
          <w:color w:val="000000"/>
        </w:rPr>
        <w:t>n</w:t>
      </w:r>
      <w:r w:rsidR="006D4DAC">
        <w:rPr>
          <w:rFonts w:ascii="Arial" w:hAnsi="Arial" w:cs="Arial"/>
          <w:bCs/>
          <w:color w:val="000000"/>
        </w:rPr>
        <w:t>ussbaum</w:t>
      </w:r>
      <w:proofErr w:type="spellEnd"/>
      <w:r w:rsidR="006D4DAC">
        <w:rPr>
          <w:rFonts w:ascii="Arial" w:hAnsi="Arial" w:cs="Arial"/>
          <w:bCs/>
          <w:color w:val="000000"/>
        </w:rPr>
        <w:t xml:space="preserve"> und </w:t>
      </w:r>
      <w:r w:rsidR="006356AC">
        <w:rPr>
          <w:rFonts w:ascii="Arial" w:hAnsi="Arial" w:cs="Arial"/>
          <w:bCs/>
          <w:color w:val="000000"/>
        </w:rPr>
        <w:t>g</w:t>
      </w:r>
      <w:r w:rsidR="006D4DAC">
        <w:rPr>
          <w:rFonts w:ascii="Arial" w:hAnsi="Arial" w:cs="Arial"/>
          <w:bCs/>
          <w:color w:val="000000"/>
        </w:rPr>
        <w:t xml:space="preserve">olden </w:t>
      </w:r>
      <w:proofErr w:type="spellStart"/>
      <w:r w:rsidR="006356AC">
        <w:rPr>
          <w:rFonts w:ascii="Arial" w:hAnsi="Arial" w:cs="Arial"/>
          <w:bCs/>
          <w:color w:val="000000"/>
        </w:rPr>
        <w:t>o</w:t>
      </w:r>
      <w:r w:rsidR="006D4DAC">
        <w:rPr>
          <w:rFonts w:ascii="Arial" w:hAnsi="Arial" w:cs="Arial"/>
          <w:bCs/>
          <w:color w:val="000000"/>
        </w:rPr>
        <w:t>ak</w:t>
      </w:r>
      <w:proofErr w:type="spellEnd"/>
      <w:r w:rsidR="006D4DAC">
        <w:rPr>
          <w:rFonts w:ascii="Arial" w:hAnsi="Arial" w:cs="Arial"/>
          <w:bCs/>
          <w:color w:val="000000"/>
        </w:rPr>
        <w:t xml:space="preserve"> sowie </w:t>
      </w:r>
      <w:r w:rsidR="006356AC">
        <w:rPr>
          <w:rFonts w:ascii="Arial" w:hAnsi="Arial" w:cs="Arial"/>
          <w:bCs/>
          <w:color w:val="000000"/>
        </w:rPr>
        <w:t>b</w:t>
      </w:r>
      <w:r w:rsidR="006D4DAC">
        <w:rPr>
          <w:rFonts w:ascii="Arial" w:hAnsi="Arial" w:cs="Arial"/>
          <w:bCs/>
          <w:color w:val="000000"/>
        </w:rPr>
        <w:t xml:space="preserve">raun, </w:t>
      </w:r>
      <w:proofErr w:type="spellStart"/>
      <w:r w:rsidR="006356AC">
        <w:rPr>
          <w:rFonts w:ascii="Arial" w:hAnsi="Arial" w:cs="Arial"/>
          <w:bCs/>
          <w:color w:val="000000"/>
        </w:rPr>
        <w:t>a</w:t>
      </w:r>
      <w:r w:rsidR="006D4DAC">
        <w:rPr>
          <w:rFonts w:ascii="Arial" w:hAnsi="Arial" w:cs="Arial"/>
          <w:bCs/>
          <w:color w:val="000000"/>
        </w:rPr>
        <w:t>lux</w:t>
      </w:r>
      <w:proofErr w:type="spellEnd"/>
      <w:r w:rsidR="006D4DAC">
        <w:rPr>
          <w:rFonts w:ascii="Arial" w:hAnsi="Arial" w:cs="Arial"/>
          <w:bCs/>
          <w:color w:val="000000"/>
        </w:rPr>
        <w:t xml:space="preserve"> DB 703 und </w:t>
      </w:r>
      <w:r w:rsidR="007B70B0">
        <w:rPr>
          <w:rFonts w:ascii="Arial" w:hAnsi="Arial" w:cs="Arial"/>
          <w:bCs/>
          <w:color w:val="000000"/>
        </w:rPr>
        <w:t>a</w:t>
      </w:r>
      <w:r w:rsidR="006D4DAC">
        <w:rPr>
          <w:rFonts w:ascii="Arial" w:hAnsi="Arial" w:cs="Arial"/>
          <w:bCs/>
          <w:color w:val="000000"/>
        </w:rPr>
        <w:t>nthrazitgrau</w:t>
      </w:r>
      <w:r w:rsidR="007D2DD6">
        <w:rPr>
          <w:rFonts w:ascii="Arial" w:hAnsi="Arial" w:cs="Arial"/>
          <w:bCs/>
          <w:color w:val="000000"/>
        </w:rPr>
        <w:t xml:space="preserve"> mit gena</w:t>
      </w:r>
      <w:r w:rsidR="007A1653">
        <w:rPr>
          <w:rFonts w:ascii="Arial" w:hAnsi="Arial" w:cs="Arial"/>
          <w:bCs/>
          <w:color w:val="000000"/>
        </w:rPr>
        <w:t>r</w:t>
      </w:r>
      <w:r w:rsidR="007D2DD6">
        <w:rPr>
          <w:rFonts w:ascii="Arial" w:hAnsi="Arial" w:cs="Arial"/>
          <w:bCs/>
          <w:color w:val="000000"/>
        </w:rPr>
        <w:t xml:space="preserve">bter Oberfläche </w:t>
      </w:r>
      <w:r w:rsidR="00B61CFF">
        <w:rPr>
          <w:rFonts w:ascii="Arial" w:hAnsi="Arial" w:cs="Arial"/>
          <w:bCs/>
          <w:color w:val="000000"/>
        </w:rPr>
        <w:t>zur neuen</w:t>
      </w:r>
      <w:r w:rsidR="00DD6626">
        <w:rPr>
          <w:rFonts w:ascii="Arial" w:hAnsi="Arial" w:cs="Arial"/>
          <w:bCs/>
          <w:color w:val="000000"/>
        </w:rPr>
        <w:t xml:space="preserve"> VEKA Colour Edition</w:t>
      </w:r>
      <w:r w:rsidR="007D2DD6">
        <w:rPr>
          <w:rFonts w:ascii="Arial" w:hAnsi="Arial" w:cs="Arial"/>
          <w:bCs/>
          <w:color w:val="000000"/>
        </w:rPr>
        <w:t xml:space="preserve">. </w:t>
      </w:r>
      <w:r w:rsidR="006C5F80" w:rsidRPr="0015652F">
        <w:rPr>
          <w:rFonts w:ascii="Arial" w:hAnsi="Arial" w:cs="Arial"/>
          <w:color w:val="000000"/>
        </w:rPr>
        <w:t>Das Sortiment wurde gezielt darauf ausgerichtet</w:t>
      </w:r>
      <w:r w:rsidR="00DD6626">
        <w:rPr>
          <w:rFonts w:ascii="Arial" w:hAnsi="Arial" w:cs="Arial"/>
          <w:bCs/>
          <w:color w:val="000000"/>
        </w:rPr>
        <w:t xml:space="preserve">, rund 85% des gesamten Geschäfts mit foliierten Profilen </w:t>
      </w:r>
      <w:r w:rsidR="004C3428">
        <w:rPr>
          <w:rFonts w:ascii="Arial" w:hAnsi="Arial" w:cs="Arial"/>
          <w:bCs/>
          <w:color w:val="000000"/>
        </w:rPr>
        <w:t>durch die</w:t>
      </w:r>
      <w:r w:rsidR="00DD6626">
        <w:rPr>
          <w:rFonts w:ascii="Arial" w:hAnsi="Arial" w:cs="Arial"/>
          <w:bCs/>
          <w:color w:val="000000"/>
        </w:rPr>
        <w:t xml:space="preserve"> Dekorauswahl abzudecken. </w:t>
      </w:r>
      <w:r w:rsidR="006620E1">
        <w:rPr>
          <w:rFonts w:ascii="Arial" w:hAnsi="Arial" w:cs="Arial"/>
          <w:bCs/>
          <w:color w:val="000000"/>
        </w:rPr>
        <w:t xml:space="preserve">Ermöglicht </w:t>
      </w:r>
      <w:r w:rsidR="003F4CAF">
        <w:rPr>
          <w:rFonts w:ascii="Arial" w:hAnsi="Arial" w:cs="Arial"/>
          <w:bCs/>
          <w:color w:val="000000"/>
        </w:rPr>
        <w:t xml:space="preserve">hat </w:t>
      </w:r>
      <w:r w:rsidR="00FC12A6">
        <w:rPr>
          <w:rFonts w:ascii="Arial" w:hAnsi="Arial" w:cs="Arial"/>
          <w:bCs/>
          <w:color w:val="000000"/>
        </w:rPr>
        <w:t>di</w:t>
      </w:r>
      <w:r w:rsidR="004C3428">
        <w:rPr>
          <w:rFonts w:ascii="Arial" w:hAnsi="Arial" w:cs="Arial"/>
          <w:bCs/>
          <w:color w:val="000000"/>
        </w:rPr>
        <w:t>es</w:t>
      </w:r>
      <w:r w:rsidR="00DD6626">
        <w:rPr>
          <w:rFonts w:ascii="Arial" w:hAnsi="Arial" w:cs="Arial"/>
          <w:bCs/>
          <w:color w:val="000000"/>
        </w:rPr>
        <w:t xml:space="preserve"> </w:t>
      </w:r>
      <w:r w:rsidR="003F4CAF">
        <w:rPr>
          <w:rFonts w:ascii="Arial" w:hAnsi="Arial" w:cs="Arial"/>
          <w:bCs/>
          <w:color w:val="000000"/>
        </w:rPr>
        <w:t>die</w:t>
      </w:r>
      <w:r w:rsidR="004C3428">
        <w:rPr>
          <w:rFonts w:ascii="Arial" w:hAnsi="Arial" w:cs="Arial"/>
          <w:bCs/>
          <w:color w:val="000000"/>
        </w:rPr>
        <w:t xml:space="preserve"> </w:t>
      </w:r>
      <w:r w:rsidR="00DD6626">
        <w:rPr>
          <w:rFonts w:ascii="Arial" w:hAnsi="Arial" w:cs="Arial"/>
          <w:bCs/>
          <w:color w:val="000000"/>
        </w:rPr>
        <w:t xml:space="preserve">intensive </w:t>
      </w:r>
      <w:r w:rsidR="00A76067">
        <w:rPr>
          <w:rFonts w:ascii="Arial" w:hAnsi="Arial" w:cs="Arial"/>
          <w:bCs/>
          <w:color w:val="000000"/>
        </w:rPr>
        <w:t xml:space="preserve">und effiziente </w:t>
      </w:r>
      <w:r w:rsidR="00DD6626">
        <w:rPr>
          <w:rFonts w:ascii="Arial" w:hAnsi="Arial" w:cs="Arial"/>
          <w:bCs/>
          <w:color w:val="000000"/>
        </w:rPr>
        <w:t xml:space="preserve">Zusammenarbeit </w:t>
      </w:r>
      <w:r w:rsidR="004C3428">
        <w:rPr>
          <w:rFonts w:ascii="Arial" w:hAnsi="Arial" w:cs="Arial"/>
          <w:bCs/>
          <w:color w:val="000000"/>
        </w:rPr>
        <w:t xml:space="preserve">von </w:t>
      </w:r>
      <w:r w:rsidR="00A76067">
        <w:rPr>
          <w:rFonts w:ascii="Arial" w:hAnsi="Arial" w:cs="Arial"/>
          <w:bCs/>
          <w:color w:val="000000"/>
        </w:rPr>
        <w:t>Vertrieb, Folierung und Logistik.</w:t>
      </w:r>
      <w:r w:rsidR="00DD6626">
        <w:rPr>
          <w:rFonts w:ascii="Arial" w:hAnsi="Arial" w:cs="Arial"/>
          <w:bCs/>
          <w:color w:val="000000"/>
        </w:rPr>
        <w:t xml:space="preserve"> </w:t>
      </w:r>
      <w:r w:rsidR="006620E1">
        <w:rPr>
          <w:rFonts w:ascii="Arial" w:hAnsi="Arial" w:cs="Arial"/>
          <w:bCs/>
          <w:color w:val="000000"/>
        </w:rPr>
        <w:t xml:space="preserve">So </w:t>
      </w:r>
      <w:r w:rsidR="005D43FD">
        <w:rPr>
          <w:rFonts w:ascii="Arial" w:hAnsi="Arial" w:cs="Arial"/>
          <w:bCs/>
          <w:color w:val="000000"/>
        </w:rPr>
        <w:t xml:space="preserve">können </w:t>
      </w:r>
      <w:r w:rsidR="00A76067">
        <w:rPr>
          <w:rFonts w:ascii="Arial" w:hAnsi="Arial" w:cs="Arial"/>
          <w:bCs/>
          <w:color w:val="000000"/>
        </w:rPr>
        <w:t xml:space="preserve">die gewünschten Oberflächen innerhalb von </w:t>
      </w:r>
      <w:r w:rsidR="005F70CB">
        <w:rPr>
          <w:rFonts w:ascii="Arial" w:hAnsi="Arial" w:cs="Arial"/>
          <w:bCs/>
          <w:color w:val="000000"/>
        </w:rPr>
        <w:t xml:space="preserve">maximal </w:t>
      </w:r>
      <w:r w:rsidR="00A76067">
        <w:rPr>
          <w:rFonts w:ascii="Arial" w:hAnsi="Arial" w:cs="Arial"/>
          <w:bCs/>
          <w:color w:val="000000"/>
        </w:rPr>
        <w:t>fünf Werktagen</w:t>
      </w:r>
      <w:r w:rsidR="00D6161A">
        <w:rPr>
          <w:rFonts w:ascii="Arial" w:hAnsi="Arial" w:cs="Arial"/>
          <w:bCs/>
          <w:color w:val="000000"/>
        </w:rPr>
        <w:t xml:space="preserve"> nach </w:t>
      </w:r>
      <w:r w:rsidR="006620E1">
        <w:rPr>
          <w:rFonts w:ascii="Arial" w:hAnsi="Arial" w:cs="Arial"/>
          <w:bCs/>
          <w:color w:val="000000"/>
        </w:rPr>
        <w:t xml:space="preserve">Auftragseingang </w:t>
      </w:r>
      <w:r w:rsidR="007D2DD6">
        <w:rPr>
          <w:rFonts w:ascii="Arial" w:hAnsi="Arial" w:cs="Arial"/>
          <w:bCs/>
          <w:color w:val="000000"/>
        </w:rPr>
        <w:t>auf den Weg zu den Verarbeitern gebracht werden.</w:t>
      </w:r>
    </w:p>
    <w:p w14:paraId="19B20190" w14:textId="77777777" w:rsidR="007D2DD6" w:rsidRDefault="007D2DD6" w:rsidP="0028566B">
      <w:pPr>
        <w:rPr>
          <w:rFonts w:ascii="Arial" w:hAnsi="Arial" w:cs="Arial"/>
          <w:bCs/>
          <w:color w:val="000000"/>
        </w:rPr>
      </w:pPr>
    </w:p>
    <w:p w14:paraId="7FB86501" w14:textId="0730CAA1" w:rsidR="00865B77" w:rsidRPr="00FB5011" w:rsidRDefault="00DF73CF" w:rsidP="0028566B">
      <w:pPr>
        <w:rPr>
          <w:rFonts w:ascii="Arial" w:hAnsi="Arial" w:cs="Arial"/>
          <w:b/>
          <w:color w:val="000000"/>
        </w:rPr>
      </w:pPr>
      <w:r>
        <w:rPr>
          <w:rFonts w:ascii="Arial" w:hAnsi="Arial" w:cs="Arial"/>
          <w:b/>
          <w:color w:val="000000"/>
        </w:rPr>
        <w:t>Mehr Effizienz, mehr Übersicht</w:t>
      </w:r>
    </w:p>
    <w:p w14:paraId="6AE580FB" w14:textId="77777777" w:rsidR="00980781" w:rsidRDefault="00980781" w:rsidP="0028566B">
      <w:pPr>
        <w:rPr>
          <w:rFonts w:ascii="Arial" w:hAnsi="Arial" w:cs="Arial"/>
          <w:bCs/>
          <w:color w:val="000000"/>
        </w:rPr>
      </w:pPr>
    </w:p>
    <w:p w14:paraId="1624E727" w14:textId="2CA2D63C" w:rsidR="00327EEF" w:rsidRDefault="0037409B" w:rsidP="0028566B">
      <w:pPr>
        <w:rPr>
          <w:rFonts w:ascii="Arial" w:hAnsi="Arial" w:cs="Arial"/>
          <w:bCs/>
          <w:color w:val="000000"/>
        </w:rPr>
      </w:pPr>
      <w:r>
        <w:rPr>
          <w:rFonts w:ascii="Arial" w:hAnsi="Arial" w:cs="Arial"/>
          <w:bCs/>
          <w:color w:val="000000"/>
        </w:rPr>
        <w:t xml:space="preserve">Während </w:t>
      </w:r>
      <w:r w:rsidR="00BE4723">
        <w:rPr>
          <w:rFonts w:ascii="Arial" w:hAnsi="Arial" w:cs="Arial"/>
          <w:bCs/>
          <w:color w:val="000000"/>
        </w:rPr>
        <w:t>manche</w:t>
      </w:r>
      <w:r>
        <w:rPr>
          <w:rFonts w:ascii="Arial" w:hAnsi="Arial" w:cs="Arial"/>
          <w:bCs/>
          <w:color w:val="000000"/>
        </w:rPr>
        <w:t xml:space="preserve"> </w:t>
      </w:r>
      <w:r w:rsidR="00F834B4">
        <w:rPr>
          <w:rFonts w:ascii="Arial" w:hAnsi="Arial" w:cs="Arial"/>
          <w:bCs/>
          <w:color w:val="000000"/>
        </w:rPr>
        <w:t xml:space="preserve">Farbtöne </w:t>
      </w:r>
      <w:r>
        <w:rPr>
          <w:rFonts w:ascii="Arial" w:hAnsi="Arial" w:cs="Arial"/>
          <w:bCs/>
          <w:color w:val="000000"/>
        </w:rPr>
        <w:t xml:space="preserve">bei den </w:t>
      </w:r>
      <w:r w:rsidR="007A1653">
        <w:rPr>
          <w:rFonts w:ascii="Arial" w:hAnsi="Arial" w:cs="Arial"/>
          <w:bCs/>
          <w:color w:val="000000"/>
        </w:rPr>
        <w:t>Bauherrinnen</w:t>
      </w:r>
      <w:r>
        <w:rPr>
          <w:rFonts w:ascii="Arial" w:hAnsi="Arial" w:cs="Arial"/>
          <w:bCs/>
          <w:color w:val="000000"/>
        </w:rPr>
        <w:t xml:space="preserve"> und Bauherren </w:t>
      </w:r>
      <w:r w:rsidR="00F834B4">
        <w:rPr>
          <w:rFonts w:ascii="Arial" w:hAnsi="Arial" w:cs="Arial"/>
          <w:bCs/>
          <w:color w:val="000000"/>
        </w:rPr>
        <w:t xml:space="preserve">stark </w:t>
      </w:r>
      <w:r>
        <w:rPr>
          <w:rFonts w:ascii="Arial" w:hAnsi="Arial" w:cs="Arial"/>
          <w:bCs/>
          <w:color w:val="000000"/>
        </w:rPr>
        <w:t xml:space="preserve">im Trend liegen, kommen andere </w:t>
      </w:r>
      <w:r w:rsidR="00F834B4">
        <w:rPr>
          <w:rFonts w:ascii="Arial" w:hAnsi="Arial" w:cs="Arial"/>
          <w:bCs/>
          <w:color w:val="000000"/>
        </w:rPr>
        <w:t xml:space="preserve">schlicht </w:t>
      </w:r>
      <w:r>
        <w:rPr>
          <w:rFonts w:ascii="Arial" w:hAnsi="Arial" w:cs="Arial"/>
          <w:bCs/>
          <w:color w:val="000000"/>
        </w:rPr>
        <w:t xml:space="preserve">aus der Mode. </w:t>
      </w:r>
      <w:r w:rsidR="00F834B4">
        <w:rPr>
          <w:rFonts w:ascii="Arial" w:hAnsi="Arial" w:cs="Arial"/>
          <w:bCs/>
          <w:color w:val="000000"/>
        </w:rPr>
        <w:t xml:space="preserve">Dieser </w:t>
      </w:r>
      <w:r w:rsidR="007A1653">
        <w:rPr>
          <w:rFonts w:ascii="Arial" w:hAnsi="Arial" w:cs="Arial"/>
          <w:bCs/>
          <w:color w:val="000000"/>
        </w:rPr>
        <w:t>Tatsache</w:t>
      </w:r>
      <w:r w:rsidR="00F834B4">
        <w:rPr>
          <w:rFonts w:ascii="Arial" w:hAnsi="Arial" w:cs="Arial"/>
          <w:bCs/>
          <w:color w:val="000000"/>
        </w:rPr>
        <w:t xml:space="preserve"> trägt VEKA ebenfalls Rechnung und streicht im kommenden Jahr </w:t>
      </w:r>
      <w:r w:rsidR="00327EEF">
        <w:rPr>
          <w:rFonts w:ascii="Arial" w:hAnsi="Arial" w:cs="Arial"/>
          <w:bCs/>
          <w:color w:val="000000"/>
        </w:rPr>
        <w:t xml:space="preserve">einige </w:t>
      </w:r>
      <w:r w:rsidR="00F834B4">
        <w:rPr>
          <w:rFonts w:ascii="Arial" w:hAnsi="Arial" w:cs="Arial"/>
          <w:bCs/>
          <w:color w:val="000000"/>
        </w:rPr>
        <w:t xml:space="preserve">selten </w:t>
      </w:r>
      <w:r w:rsidR="00327EEF">
        <w:rPr>
          <w:rFonts w:ascii="Arial" w:hAnsi="Arial" w:cs="Arial"/>
          <w:bCs/>
          <w:color w:val="000000"/>
        </w:rPr>
        <w:t xml:space="preserve">nachgefragte </w:t>
      </w:r>
      <w:r w:rsidR="00F834B4">
        <w:rPr>
          <w:rFonts w:ascii="Arial" w:hAnsi="Arial" w:cs="Arial"/>
          <w:bCs/>
          <w:color w:val="000000"/>
        </w:rPr>
        <w:t xml:space="preserve">Optionen vollständig aus dem Foliensortiment – </w:t>
      </w:r>
      <w:r w:rsidR="00C65B73">
        <w:rPr>
          <w:rFonts w:ascii="Arial" w:hAnsi="Arial" w:cs="Arial"/>
          <w:bCs/>
          <w:color w:val="000000"/>
        </w:rPr>
        <w:t>welches</w:t>
      </w:r>
      <w:r w:rsidR="00F834B4">
        <w:rPr>
          <w:rFonts w:ascii="Arial" w:hAnsi="Arial" w:cs="Arial"/>
          <w:bCs/>
          <w:color w:val="000000"/>
        </w:rPr>
        <w:t xml:space="preserve"> dann </w:t>
      </w:r>
      <w:r w:rsidR="00327EEF">
        <w:rPr>
          <w:rFonts w:ascii="Arial" w:hAnsi="Arial" w:cs="Arial"/>
          <w:bCs/>
          <w:color w:val="000000"/>
        </w:rPr>
        <w:t xml:space="preserve">mit über </w:t>
      </w:r>
      <w:r w:rsidR="00F834B4">
        <w:rPr>
          <w:rFonts w:ascii="Arial" w:hAnsi="Arial" w:cs="Arial"/>
          <w:bCs/>
          <w:color w:val="000000"/>
        </w:rPr>
        <w:t>60 Farben und Dekore</w:t>
      </w:r>
      <w:r w:rsidR="00327EEF">
        <w:rPr>
          <w:rFonts w:ascii="Arial" w:hAnsi="Arial" w:cs="Arial"/>
          <w:bCs/>
          <w:color w:val="000000"/>
        </w:rPr>
        <w:t xml:space="preserve">n auch </w:t>
      </w:r>
      <w:r w:rsidR="00AE357C">
        <w:rPr>
          <w:rFonts w:ascii="Arial" w:hAnsi="Arial" w:cs="Arial"/>
          <w:bCs/>
          <w:color w:val="000000"/>
        </w:rPr>
        <w:t xml:space="preserve">zukünftig </w:t>
      </w:r>
      <w:r w:rsidR="00327EEF">
        <w:rPr>
          <w:rFonts w:ascii="Arial" w:hAnsi="Arial" w:cs="Arial"/>
          <w:bCs/>
          <w:color w:val="000000"/>
        </w:rPr>
        <w:t>eine einzigartig</w:t>
      </w:r>
      <w:r w:rsidR="00936975">
        <w:rPr>
          <w:rFonts w:ascii="Arial" w:hAnsi="Arial" w:cs="Arial"/>
          <w:bCs/>
          <w:color w:val="000000"/>
        </w:rPr>
        <w:t xml:space="preserve"> große</w:t>
      </w:r>
      <w:r w:rsidR="00327EEF">
        <w:rPr>
          <w:rFonts w:ascii="Arial" w:hAnsi="Arial" w:cs="Arial"/>
          <w:bCs/>
          <w:color w:val="000000"/>
        </w:rPr>
        <w:t xml:space="preserve"> Auswahl bietet</w:t>
      </w:r>
      <w:r w:rsidR="00F834B4">
        <w:rPr>
          <w:rFonts w:ascii="Arial" w:hAnsi="Arial" w:cs="Arial"/>
          <w:bCs/>
          <w:color w:val="000000"/>
        </w:rPr>
        <w:t>.</w:t>
      </w:r>
      <w:r w:rsidR="00A76067">
        <w:rPr>
          <w:rFonts w:ascii="Arial" w:hAnsi="Arial" w:cs="Arial"/>
          <w:bCs/>
          <w:color w:val="000000"/>
        </w:rPr>
        <w:t xml:space="preserve"> </w:t>
      </w:r>
      <w:r w:rsidR="006620E1" w:rsidRPr="0015652F">
        <w:rPr>
          <w:rFonts w:ascii="Arial" w:hAnsi="Arial" w:cs="Arial"/>
          <w:color w:val="000000"/>
        </w:rPr>
        <w:t xml:space="preserve">Die </w:t>
      </w:r>
      <w:proofErr w:type="gramStart"/>
      <w:r w:rsidR="006620E1" w:rsidRPr="0015652F">
        <w:rPr>
          <w:rFonts w:ascii="Arial" w:hAnsi="Arial" w:cs="Arial"/>
          <w:color w:val="000000"/>
        </w:rPr>
        <w:t>VEKA Sonderedition</w:t>
      </w:r>
      <w:proofErr w:type="gramEnd"/>
      <w:r w:rsidR="006620E1" w:rsidRPr="0015652F">
        <w:rPr>
          <w:rFonts w:ascii="Arial" w:hAnsi="Arial" w:cs="Arial"/>
          <w:color w:val="000000"/>
        </w:rPr>
        <w:t xml:space="preserve"> befindet sich derzeit noch in der finalen Abstimmung und soll im ersten Quartal 2026 eingeführt werden.</w:t>
      </w:r>
    </w:p>
    <w:p w14:paraId="55A3C851" w14:textId="77777777" w:rsidR="00A33F88" w:rsidRDefault="00A33F88" w:rsidP="006620E1">
      <w:pPr>
        <w:rPr>
          <w:ins w:id="1" w:author="Barbara Oermann" w:date="2025-10-01T11:53:00Z" w16du:dateUtc="2025-10-01T09:53:00Z"/>
          <w:rFonts w:ascii="Arial" w:hAnsi="Arial" w:cs="Arial"/>
          <w:bCs/>
          <w:color w:val="000000"/>
        </w:rPr>
      </w:pPr>
    </w:p>
    <w:p w14:paraId="7C8F6B26" w14:textId="2DF2C607" w:rsidR="006620E1" w:rsidRPr="0015652F" w:rsidRDefault="00327EEF" w:rsidP="006620E1">
      <w:pPr>
        <w:rPr>
          <w:rFonts w:ascii="Arial" w:hAnsi="Arial" w:cs="Arial"/>
          <w:color w:val="000000"/>
        </w:rPr>
      </w:pPr>
      <w:r>
        <w:rPr>
          <w:rFonts w:ascii="Arial" w:hAnsi="Arial" w:cs="Arial"/>
          <w:bCs/>
          <w:color w:val="000000"/>
        </w:rPr>
        <w:t>„</w:t>
      </w:r>
      <w:r w:rsidR="00365176">
        <w:rPr>
          <w:rFonts w:ascii="Arial" w:hAnsi="Arial" w:cs="Arial"/>
          <w:bCs/>
          <w:color w:val="000000"/>
        </w:rPr>
        <w:t xml:space="preserve">Durch die </w:t>
      </w:r>
      <w:r w:rsidR="00A63DF5">
        <w:rPr>
          <w:rFonts w:ascii="Arial" w:hAnsi="Arial" w:cs="Arial"/>
          <w:bCs/>
          <w:color w:val="000000"/>
        </w:rPr>
        <w:t>behutsame</w:t>
      </w:r>
      <w:r w:rsidR="00371DA5">
        <w:rPr>
          <w:rFonts w:ascii="Arial" w:hAnsi="Arial" w:cs="Arial"/>
          <w:bCs/>
          <w:color w:val="000000"/>
        </w:rPr>
        <w:t>,</w:t>
      </w:r>
      <w:r w:rsidR="00096FFF">
        <w:rPr>
          <w:rFonts w:ascii="Arial" w:hAnsi="Arial" w:cs="Arial"/>
          <w:bCs/>
          <w:color w:val="000000"/>
        </w:rPr>
        <w:t xml:space="preserve"> marktgerechte </w:t>
      </w:r>
      <w:r w:rsidR="003F4CAF">
        <w:rPr>
          <w:rFonts w:ascii="Arial" w:hAnsi="Arial" w:cs="Arial"/>
          <w:bCs/>
          <w:color w:val="000000"/>
        </w:rPr>
        <w:t xml:space="preserve">Anpassung </w:t>
      </w:r>
      <w:r w:rsidR="00365176">
        <w:rPr>
          <w:rFonts w:ascii="Arial" w:hAnsi="Arial" w:cs="Arial"/>
          <w:bCs/>
          <w:color w:val="000000"/>
        </w:rPr>
        <w:t xml:space="preserve">unseres Foliensortiments reduzieren wir Komplexität und Aufwand, auch auf Seiten der Fensterhersteller“, betont Josef L. Beckhoff. </w:t>
      </w:r>
    </w:p>
    <w:p w14:paraId="1BB92A26" w14:textId="4A73F96D" w:rsidR="006620E1" w:rsidRPr="0015652F" w:rsidRDefault="006620E1" w:rsidP="006620E1">
      <w:pPr>
        <w:rPr>
          <w:rFonts w:ascii="Arial" w:hAnsi="Arial" w:cs="Arial"/>
          <w:color w:val="000000"/>
        </w:rPr>
      </w:pPr>
      <w:r w:rsidRPr="0015652F">
        <w:rPr>
          <w:rFonts w:ascii="Arial" w:hAnsi="Arial" w:cs="Arial"/>
          <w:color w:val="000000"/>
        </w:rPr>
        <w:t>„</w:t>
      </w:r>
      <w:proofErr w:type="gramStart"/>
      <w:r w:rsidR="00043F12">
        <w:rPr>
          <w:rFonts w:ascii="Arial" w:hAnsi="Arial" w:cs="Arial"/>
          <w:color w:val="000000"/>
        </w:rPr>
        <w:t xml:space="preserve">VEKA </w:t>
      </w:r>
      <w:r w:rsidRPr="0015652F">
        <w:rPr>
          <w:rFonts w:ascii="Arial" w:hAnsi="Arial" w:cs="Arial"/>
          <w:color w:val="000000"/>
        </w:rPr>
        <w:t>Verarbeiter</w:t>
      </w:r>
      <w:proofErr w:type="gramEnd"/>
      <w:r w:rsidRPr="0015652F">
        <w:rPr>
          <w:rFonts w:ascii="Arial" w:hAnsi="Arial" w:cs="Arial"/>
          <w:color w:val="000000"/>
        </w:rPr>
        <w:t xml:space="preserve"> können ihren Kundinnen und Kunden weiterhin ein modernes, </w:t>
      </w:r>
      <w:r w:rsidR="00B61CFF">
        <w:rPr>
          <w:rFonts w:ascii="Arial" w:hAnsi="Arial" w:cs="Arial"/>
          <w:color w:val="000000"/>
        </w:rPr>
        <w:t>klar strukturiertes</w:t>
      </w:r>
      <w:r w:rsidRPr="0015652F">
        <w:rPr>
          <w:rFonts w:ascii="Arial" w:hAnsi="Arial" w:cs="Arial"/>
          <w:color w:val="000000"/>
        </w:rPr>
        <w:t xml:space="preserve"> Oberflächenprogramm bieten. Zudem schaffen wir in Sendenhorst zusätzliche Kapazitäten für besonders gefragte Dekore. </w:t>
      </w:r>
      <w:r w:rsidR="0052463C">
        <w:rPr>
          <w:rFonts w:ascii="Arial" w:hAnsi="Arial" w:cs="Arial"/>
          <w:color w:val="000000"/>
        </w:rPr>
        <w:t>Damit</w:t>
      </w:r>
      <w:r w:rsidRPr="0015652F">
        <w:rPr>
          <w:rFonts w:ascii="Arial" w:hAnsi="Arial" w:cs="Arial"/>
          <w:color w:val="000000"/>
        </w:rPr>
        <w:t xml:space="preserve"> sichern wir langfristig die Wirtschaftlichkeit unseres Portfolios</w:t>
      </w:r>
      <w:r w:rsidR="00B61CFF">
        <w:rPr>
          <w:rFonts w:ascii="Arial" w:hAnsi="Arial" w:cs="Arial"/>
          <w:color w:val="000000"/>
        </w:rPr>
        <w:t>, sodass</w:t>
      </w:r>
      <w:r w:rsidRPr="0015652F">
        <w:rPr>
          <w:rFonts w:ascii="Arial" w:hAnsi="Arial" w:cs="Arial"/>
          <w:color w:val="000000"/>
        </w:rPr>
        <w:t xml:space="preserve"> unsere Partner auf ganzer Linie von dieser Neustrukturierung</w:t>
      </w:r>
      <w:r w:rsidR="00B61CFF">
        <w:rPr>
          <w:rFonts w:ascii="Arial" w:hAnsi="Arial" w:cs="Arial"/>
          <w:color w:val="000000"/>
        </w:rPr>
        <w:t xml:space="preserve"> </w:t>
      </w:r>
      <w:r w:rsidR="00B61CFF" w:rsidRPr="0015652F">
        <w:rPr>
          <w:rFonts w:ascii="Arial" w:hAnsi="Arial" w:cs="Arial"/>
          <w:color w:val="000000"/>
        </w:rPr>
        <w:t>profitieren</w:t>
      </w:r>
      <w:r w:rsidRPr="0015652F">
        <w:rPr>
          <w:rFonts w:ascii="Arial" w:hAnsi="Arial" w:cs="Arial"/>
          <w:color w:val="000000"/>
        </w:rPr>
        <w:t>.“</w:t>
      </w:r>
    </w:p>
    <w:p w14:paraId="41EA2D11" w14:textId="77777777" w:rsidR="00096FFF" w:rsidRDefault="00096FFF" w:rsidP="0028566B">
      <w:pPr>
        <w:rPr>
          <w:rFonts w:ascii="Arial" w:hAnsi="Arial" w:cs="Arial"/>
          <w:bCs/>
          <w:color w:val="000000"/>
        </w:rPr>
      </w:pPr>
    </w:p>
    <w:p w14:paraId="052EEE18" w14:textId="1C027565" w:rsidR="00E84434" w:rsidRPr="000B2DA5" w:rsidRDefault="006D4DAC">
      <w:pPr>
        <w:rPr>
          <w:rFonts w:ascii="Arial" w:hAnsi="Arial" w:cs="Arial"/>
          <w:bCs/>
          <w:color w:val="000000"/>
        </w:rPr>
      </w:pPr>
      <w:r>
        <w:rPr>
          <w:rFonts w:ascii="Arial" w:hAnsi="Arial" w:cs="Arial"/>
          <w:bCs/>
          <w:i/>
          <w:color w:val="000000"/>
          <w:sz w:val="20"/>
        </w:rPr>
        <w:t>54</w:t>
      </w:r>
      <w:r w:rsidR="009F60EC">
        <w:rPr>
          <w:rFonts w:ascii="Arial" w:hAnsi="Arial" w:cs="Arial"/>
          <w:bCs/>
          <w:i/>
          <w:color w:val="000000"/>
          <w:sz w:val="20"/>
        </w:rPr>
        <w:t>1</w:t>
      </w:r>
      <w:r w:rsidR="00A33F88" w:rsidRPr="00371DA5">
        <w:rPr>
          <w:rFonts w:ascii="Arial" w:hAnsi="Arial" w:cs="Arial"/>
          <w:bCs/>
          <w:i/>
          <w:color w:val="000000"/>
          <w:sz w:val="20"/>
        </w:rPr>
        <w:t xml:space="preserve"> </w:t>
      </w:r>
      <w:r w:rsidR="00D92433" w:rsidRPr="00371DA5">
        <w:rPr>
          <w:rFonts w:ascii="Arial" w:hAnsi="Arial" w:cs="Arial"/>
          <w:bCs/>
          <w:i/>
          <w:color w:val="000000"/>
          <w:sz w:val="20"/>
        </w:rPr>
        <w:t xml:space="preserve">Wörter, </w:t>
      </w:r>
      <w:r>
        <w:rPr>
          <w:rFonts w:ascii="Arial" w:hAnsi="Arial" w:cs="Arial"/>
          <w:bCs/>
          <w:i/>
          <w:color w:val="000000"/>
          <w:sz w:val="20"/>
        </w:rPr>
        <w:t>4.2</w:t>
      </w:r>
      <w:r w:rsidR="006356AC">
        <w:rPr>
          <w:rFonts w:ascii="Arial" w:hAnsi="Arial" w:cs="Arial"/>
          <w:bCs/>
          <w:i/>
          <w:color w:val="000000"/>
          <w:sz w:val="20"/>
        </w:rPr>
        <w:t>18</w:t>
      </w:r>
      <w:r w:rsidR="00A33F88" w:rsidRPr="00371DA5">
        <w:rPr>
          <w:rFonts w:ascii="Arial" w:hAnsi="Arial" w:cs="Arial"/>
          <w:bCs/>
          <w:i/>
          <w:color w:val="000000"/>
          <w:sz w:val="20"/>
        </w:rPr>
        <w:t xml:space="preserve"> </w:t>
      </w:r>
      <w:r w:rsidR="00D92433" w:rsidRPr="00371DA5">
        <w:rPr>
          <w:rFonts w:ascii="Arial" w:hAnsi="Arial" w:cs="Arial"/>
          <w:bCs/>
          <w:i/>
          <w:color w:val="000000"/>
          <w:sz w:val="20"/>
        </w:rPr>
        <w:t>Zeichen zzgl. Headlin</w:t>
      </w:r>
      <w:r w:rsidR="00892F9D" w:rsidRPr="00371DA5">
        <w:rPr>
          <w:rFonts w:ascii="Arial" w:hAnsi="Arial" w:cs="Arial"/>
          <w:bCs/>
          <w:i/>
          <w:color w:val="000000"/>
          <w:sz w:val="20"/>
        </w:rPr>
        <w:t>e und BU</w:t>
      </w:r>
    </w:p>
    <w:p w14:paraId="38B98900" w14:textId="3C316B2D" w:rsidR="00E91AD7" w:rsidRPr="00003E5F" w:rsidRDefault="00E91AD7">
      <w:pPr>
        <w:rPr>
          <w:rFonts w:ascii="Arial" w:hAnsi="Arial" w:cs="Arial"/>
          <w:bCs/>
          <w:color w:val="000000"/>
        </w:rPr>
      </w:pPr>
    </w:p>
    <w:p w14:paraId="249CA087" w14:textId="77777777" w:rsidR="007B741B" w:rsidRPr="00003E5F" w:rsidRDefault="007B741B" w:rsidP="00D92433">
      <w:pPr>
        <w:rPr>
          <w:rFonts w:ascii="Arial" w:hAnsi="Arial" w:cs="Arial"/>
          <w:bCs/>
          <w:color w:val="000000"/>
        </w:rPr>
      </w:pPr>
    </w:p>
    <w:p w14:paraId="536D7817" w14:textId="77777777" w:rsidR="00833F7E" w:rsidRDefault="00833F7E" w:rsidP="00D92433">
      <w:pPr>
        <w:rPr>
          <w:rFonts w:ascii="Arial" w:hAnsi="Arial" w:cs="Arial"/>
          <w:bCs/>
          <w:color w:val="000000"/>
        </w:rPr>
      </w:pPr>
    </w:p>
    <w:p w14:paraId="12849245" w14:textId="046CD2D8" w:rsidR="004D3357" w:rsidRDefault="004D3357">
      <w:pPr>
        <w:rPr>
          <w:rFonts w:ascii="Arial" w:hAnsi="Arial" w:cs="Arial"/>
          <w:bCs/>
          <w:color w:val="000000"/>
        </w:rPr>
      </w:pPr>
      <w:r>
        <w:rPr>
          <w:rFonts w:ascii="Arial" w:hAnsi="Arial" w:cs="Arial"/>
          <w:bCs/>
          <w:color w:val="000000"/>
        </w:rPr>
        <w:br w:type="page"/>
      </w:r>
    </w:p>
    <w:p w14:paraId="3158C42A" w14:textId="3CE65F22" w:rsidR="006754F4" w:rsidRPr="00DB5243" w:rsidRDefault="006754F4" w:rsidP="006754F4">
      <w:pPr>
        <w:rPr>
          <w:rFonts w:ascii="Arial" w:hAnsi="Arial" w:cs="Arial"/>
          <w:bCs/>
          <w:i/>
          <w:iCs/>
          <w:color w:val="000000"/>
        </w:rPr>
      </w:pPr>
    </w:p>
    <w:p w14:paraId="356A441E" w14:textId="26E4520C" w:rsidR="006754F4" w:rsidRDefault="00DB5243" w:rsidP="006754F4">
      <w:pPr>
        <w:rPr>
          <w:rFonts w:ascii="Arial" w:hAnsi="Arial" w:cs="Arial"/>
          <w:bCs/>
          <w:color w:val="000000"/>
        </w:rPr>
      </w:pPr>
      <w:r>
        <w:rPr>
          <w:rFonts w:ascii="Arial" w:hAnsi="Arial" w:cs="Arial"/>
          <w:bCs/>
          <w:noProof/>
          <w:color w:val="000000"/>
        </w:rPr>
        <w:drawing>
          <wp:inline distT="0" distB="0" distL="0" distR="0" wp14:anchorId="202C5E4B" wp14:editId="2A8C9829">
            <wp:extent cx="2865600" cy="3229200"/>
            <wp:effectExtent l="0" t="0" r="0" b="0"/>
            <wp:docPr id="159615149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151491" name="Grafik 159615149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65600" cy="3229200"/>
                    </a:xfrm>
                    <a:prstGeom prst="rect">
                      <a:avLst/>
                    </a:prstGeom>
                  </pic:spPr>
                </pic:pic>
              </a:graphicData>
            </a:graphic>
          </wp:inline>
        </w:drawing>
      </w:r>
    </w:p>
    <w:p w14:paraId="2DF7149C" w14:textId="77777777" w:rsidR="003F4874" w:rsidRPr="006754F4" w:rsidRDefault="003F4874" w:rsidP="006754F4">
      <w:pPr>
        <w:rPr>
          <w:rFonts w:ascii="Arial" w:hAnsi="Arial" w:cs="Arial"/>
          <w:bCs/>
          <w:color w:val="000000"/>
        </w:rPr>
      </w:pPr>
    </w:p>
    <w:p w14:paraId="48C409F7" w14:textId="4904CE6F" w:rsidR="006754F4" w:rsidRPr="006754F4" w:rsidRDefault="006754F4" w:rsidP="006754F4">
      <w:pPr>
        <w:rPr>
          <w:rFonts w:ascii="Arial" w:hAnsi="Arial" w:cs="Arial"/>
          <w:bCs/>
          <w:color w:val="000000"/>
        </w:rPr>
      </w:pPr>
    </w:p>
    <w:p w14:paraId="76FFC850" w14:textId="5C44CBCB" w:rsidR="006754F4" w:rsidRPr="00097386" w:rsidRDefault="00097386" w:rsidP="006754F4">
      <w:pPr>
        <w:rPr>
          <w:rFonts w:ascii="Arial" w:hAnsi="Arial" w:cs="Arial"/>
          <w:bCs/>
          <w:color w:val="000000"/>
        </w:rPr>
      </w:pPr>
      <w:r w:rsidRPr="00097386">
        <w:rPr>
          <w:rFonts w:ascii="Arial" w:hAnsi="Arial" w:cs="Arial"/>
          <w:bCs/>
          <w:color w:val="000000"/>
        </w:rPr>
        <w:t>Bildunterschrift</w:t>
      </w:r>
      <w:r w:rsidR="006754F4" w:rsidRPr="00097386">
        <w:rPr>
          <w:rFonts w:ascii="Arial" w:hAnsi="Arial" w:cs="Arial"/>
          <w:bCs/>
          <w:color w:val="000000"/>
        </w:rPr>
        <w:t>:</w:t>
      </w:r>
    </w:p>
    <w:p w14:paraId="5AF9A005" w14:textId="71171E24" w:rsidR="00DB5243" w:rsidRDefault="00CF4764" w:rsidP="006754F4">
      <w:pPr>
        <w:rPr>
          <w:rFonts w:ascii="Arial" w:hAnsi="Arial" w:cs="Arial"/>
          <w:bCs/>
          <w:color w:val="000000"/>
        </w:rPr>
      </w:pPr>
      <w:r>
        <w:rPr>
          <w:rFonts w:ascii="Arial" w:hAnsi="Arial" w:cs="Arial"/>
          <w:bCs/>
          <w:color w:val="000000"/>
        </w:rPr>
        <w:t>Noch mehr Lieferstärke und Planungssicherheit:</w:t>
      </w:r>
      <w:r w:rsidR="004D3357">
        <w:rPr>
          <w:rFonts w:ascii="Arial" w:hAnsi="Arial" w:cs="Arial"/>
          <w:bCs/>
          <w:color w:val="000000"/>
        </w:rPr>
        <w:t xml:space="preserve"> </w:t>
      </w:r>
      <w:r>
        <w:rPr>
          <w:rFonts w:ascii="Arial" w:hAnsi="Arial" w:cs="Arial"/>
          <w:bCs/>
          <w:color w:val="000000"/>
        </w:rPr>
        <w:t xml:space="preserve">Mit der </w:t>
      </w:r>
      <w:r w:rsidR="00A76067">
        <w:rPr>
          <w:rFonts w:ascii="Arial" w:hAnsi="Arial" w:cs="Arial"/>
          <w:bCs/>
          <w:color w:val="000000"/>
        </w:rPr>
        <w:t xml:space="preserve">VEKA Colour Edition </w:t>
      </w:r>
      <w:r>
        <w:rPr>
          <w:rFonts w:ascii="Arial" w:hAnsi="Arial" w:cs="Arial"/>
          <w:bCs/>
          <w:color w:val="000000"/>
        </w:rPr>
        <w:t xml:space="preserve">macht </w:t>
      </w:r>
      <w:r w:rsidR="00495754">
        <w:rPr>
          <w:rFonts w:ascii="Arial" w:hAnsi="Arial" w:cs="Arial"/>
          <w:bCs/>
          <w:color w:val="000000"/>
        </w:rPr>
        <w:t>das Systemhaus</w:t>
      </w:r>
      <w:r>
        <w:rPr>
          <w:rFonts w:ascii="Arial" w:hAnsi="Arial" w:cs="Arial"/>
          <w:bCs/>
          <w:color w:val="000000"/>
        </w:rPr>
        <w:t xml:space="preserve"> die 13 </w:t>
      </w:r>
      <w:r w:rsidR="00DB5243" w:rsidRPr="00DB5243">
        <w:rPr>
          <w:rFonts w:ascii="Arial" w:hAnsi="Arial" w:cs="Arial"/>
          <w:bCs/>
          <w:color w:val="000000"/>
        </w:rPr>
        <w:t>beliebtesten Oberflächen und Holzdekore</w:t>
      </w:r>
      <w:r w:rsidR="00495754">
        <w:rPr>
          <w:rFonts w:ascii="Arial" w:hAnsi="Arial" w:cs="Arial"/>
          <w:bCs/>
          <w:color w:val="000000"/>
        </w:rPr>
        <w:t xml:space="preserve"> einseitig und beidseitig foliiert</w:t>
      </w:r>
      <w:r w:rsidR="00DB5243" w:rsidRPr="00DB5243">
        <w:rPr>
          <w:rFonts w:ascii="Arial" w:hAnsi="Arial" w:cs="Arial"/>
          <w:bCs/>
          <w:color w:val="000000"/>
        </w:rPr>
        <w:t xml:space="preserve"> </w:t>
      </w:r>
      <w:r>
        <w:rPr>
          <w:rFonts w:ascii="Arial" w:hAnsi="Arial" w:cs="Arial"/>
          <w:bCs/>
          <w:color w:val="000000"/>
        </w:rPr>
        <w:t>direkt ab Lager verfügbar</w:t>
      </w:r>
    </w:p>
    <w:p w14:paraId="3A361082" w14:textId="77777777" w:rsidR="006754F4" w:rsidRDefault="006754F4" w:rsidP="00D92433">
      <w:pPr>
        <w:rPr>
          <w:ins w:id="2" w:author="Barbara Oermann" w:date="2025-10-01T11:58:00Z" w16du:dateUtc="2025-10-01T09:58:00Z"/>
          <w:rFonts w:ascii="Arial" w:hAnsi="Arial" w:cs="Arial"/>
          <w:bCs/>
          <w:color w:val="000000"/>
        </w:rPr>
      </w:pPr>
    </w:p>
    <w:p w14:paraId="0DCA3610" w14:textId="77777777" w:rsidR="00097386" w:rsidRDefault="00097386" w:rsidP="00D92433">
      <w:pPr>
        <w:rPr>
          <w:ins w:id="3" w:author="Barbara Oermann" w:date="2025-10-01T11:58:00Z" w16du:dateUtc="2025-10-01T09:58:00Z"/>
          <w:rFonts w:ascii="Arial" w:hAnsi="Arial" w:cs="Arial"/>
          <w:bCs/>
          <w:color w:val="000000"/>
        </w:rPr>
      </w:pPr>
    </w:p>
    <w:p w14:paraId="34606ABD" w14:textId="77777777" w:rsidR="00097386" w:rsidRDefault="00097386" w:rsidP="00D92433">
      <w:pPr>
        <w:rPr>
          <w:ins w:id="4" w:author="Barbara Oermann" w:date="2025-10-01T11:58:00Z" w16du:dateUtc="2025-10-01T09:58:00Z"/>
          <w:rFonts w:ascii="Arial" w:hAnsi="Arial" w:cs="Arial"/>
          <w:bCs/>
          <w:color w:val="000000"/>
        </w:rPr>
      </w:pPr>
    </w:p>
    <w:p w14:paraId="54626C51" w14:textId="77777777" w:rsidR="00097386" w:rsidRDefault="00097386" w:rsidP="00D92433">
      <w:pPr>
        <w:rPr>
          <w:ins w:id="5" w:author="Barbara Oermann" w:date="2025-10-01T11:58:00Z" w16du:dateUtc="2025-10-01T09:58:00Z"/>
          <w:rFonts w:ascii="Arial" w:hAnsi="Arial" w:cs="Arial"/>
          <w:bCs/>
          <w:color w:val="000000"/>
        </w:rPr>
      </w:pPr>
    </w:p>
    <w:p w14:paraId="7A9D4A6D" w14:textId="77777777" w:rsidR="00097386" w:rsidRPr="00003E5F" w:rsidRDefault="00097386" w:rsidP="00D92433">
      <w:pPr>
        <w:rPr>
          <w:rFonts w:ascii="Arial" w:hAnsi="Arial" w:cs="Arial"/>
          <w:bCs/>
          <w:color w:val="000000"/>
        </w:rPr>
      </w:pPr>
    </w:p>
    <w:p w14:paraId="06E1FE8B" w14:textId="77777777" w:rsidR="00B07DD0" w:rsidRPr="00003E5F" w:rsidRDefault="00B07DD0" w:rsidP="00D92433">
      <w:pPr>
        <w:rPr>
          <w:rFonts w:ascii="Arial" w:hAnsi="Arial" w:cs="Arial"/>
          <w:bCs/>
          <w:color w:val="000000"/>
        </w:rPr>
      </w:pPr>
    </w:p>
    <w:p w14:paraId="36BDE5F1" w14:textId="77777777" w:rsidR="00D92433" w:rsidRPr="00320AAB" w:rsidRDefault="00D92433" w:rsidP="00D92433">
      <w:pPr>
        <w:rPr>
          <w:rFonts w:ascii="Arial" w:hAnsi="Arial" w:cs="Arial"/>
          <w:b/>
          <w:iCs/>
          <w:color w:val="808080" w:themeColor="background1" w:themeShade="80"/>
          <w:sz w:val="20"/>
        </w:rPr>
      </w:pPr>
      <w:r w:rsidRPr="00A808A9">
        <w:rPr>
          <w:rFonts w:ascii="Arial" w:hAnsi="Arial" w:cs="Arial"/>
          <w:b/>
          <w:iCs/>
          <w:color w:val="808080" w:themeColor="background1" w:themeShade="80"/>
          <w:sz w:val="20"/>
        </w:rPr>
        <w:t xml:space="preserve">Über </w:t>
      </w:r>
      <w:r w:rsidRPr="00320AAB">
        <w:rPr>
          <w:rFonts w:ascii="Arial" w:hAnsi="Arial" w:cs="Arial"/>
          <w:b/>
          <w:iCs/>
          <w:color w:val="808080" w:themeColor="background1" w:themeShade="80"/>
          <w:sz w:val="20"/>
        </w:rPr>
        <w:t>VEKA:</w:t>
      </w:r>
    </w:p>
    <w:p w14:paraId="2E2B23BF" w14:textId="72712FC7" w:rsidR="00D92433" w:rsidRPr="00320AAB" w:rsidRDefault="00D92433" w:rsidP="00D92433">
      <w:pPr>
        <w:rPr>
          <w:rFonts w:ascii="Arial" w:hAnsi="Arial" w:cs="Arial"/>
          <w:b/>
          <w:iCs/>
          <w:color w:val="808080" w:themeColor="background1" w:themeShade="80"/>
          <w:sz w:val="20"/>
        </w:rPr>
      </w:pPr>
      <w:r w:rsidRPr="00320AAB">
        <w:rPr>
          <w:rFonts w:ascii="Arial" w:hAnsi="Arial" w:cs="Arial"/>
          <w:b/>
          <w:iCs/>
          <w:color w:val="808080" w:themeColor="background1" w:themeShade="80"/>
          <w:sz w:val="20"/>
        </w:rPr>
        <w:t xml:space="preserve">VEKA hat sich seit der Unternehmensgründung 1969 von einem regionalen Kleinbetrieb zum Weltmarktführer für Kunststoffprofilsysteme für Fenster und Türen entwickelt. Zu der internationalen Unternehmensgruppe gehören heute </w:t>
      </w:r>
      <w:r w:rsidR="00725BB3" w:rsidRPr="00320AAB">
        <w:rPr>
          <w:rFonts w:ascii="Arial" w:hAnsi="Arial" w:cs="Arial"/>
          <w:b/>
          <w:iCs/>
          <w:color w:val="808080" w:themeColor="background1" w:themeShade="80"/>
          <w:sz w:val="20"/>
        </w:rPr>
        <w:t>54</w:t>
      </w:r>
      <w:r w:rsidRPr="00320AAB">
        <w:rPr>
          <w:rFonts w:ascii="Arial" w:hAnsi="Arial" w:cs="Arial"/>
          <w:b/>
          <w:iCs/>
          <w:color w:val="808080" w:themeColor="background1" w:themeShade="80"/>
          <w:sz w:val="20"/>
        </w:rPr>
        <w:t xml:space="preserve"> Standorte inkl. 2</w:t>
      </w:r>
      <w:r w:rsidR="002E2687" w:rsidRPr="00320AAB">
        <w:rPr>
          <w:rFonts w:ascii="Arial" w:hAnsi="Arial" w:cs="Arial"/>
          <w:b/>
          <w:iCs/>
          <w:color w:val="808080" w:themeColor="background1" w:themeShade="80"/>
          <w:sz w:val="20"/>
        </w:rPr>
        <w:t>3</w:t>
      </w:r>
      <w:r w:rsidRPr="00320AAB">
        <w:rPr>
          <w:rFonts w:ascii="Arial" w:hAnsi="Arial" w:cs="Arial"/>
          <w:b/>
          <w:iCs/>
          <w:color w:val="808080" w:themeColor="background1" w:themeShade="80"/>
          <w:sz w:val="20"/>
        </w:rPr>
        <w:t xml:space="preserve"> Produktionswerke auf 4 Kontinenten. </w:t>
      </w:r>
      <w:r w:rsidR="000F73B2" w:rsidRPr="00320AAB">
        <w:rPr>
          <w:rFonts w:ascii="Arial" w:hAnsi="Arial" w:cs="Arial"/>
          <w:b/>
          <w:iCs/>
          <w:color w:val="808080" w:themeColor="background1" w:themeShade="80"/>
          <w:sz w:val="20"/>
        </w:rPr>
        <w:t>7</w:t>
      </w:r>
      <w:r w:rsidR="00725BB3" w:rsidRPr="00320AAB">
        <w:rPr>
          <w:rFonts w:ascii="Arial" w:hAnsi="Arial" w:cs="Arial"/>
          <w:b/>
          <w:iCs/>
          <w:color w:val="808080" w:themeColor="background1" w:themeShade="80"/>
          <w:sz w:val="20"/>
        </w:rPr>
        <w:t>.0</w:t>
      </w:r>
      <w:r w:rsidR="000F73B2" w:rsidRPr="00320AAB">
        <w:rPr>
          <w:rFonts w:ascii="Arial" w:hAnsi="Arial" w:cs="Arial"/>
          <w:b/>
          <w:iCs/>
          <w:color w:val="808080" w:themeColor="background1" w:themeShade="80"/>
          <w:sz w:val="20"/>
        </w:rPr>
        <w:t>00</w:t>
      </w:r>
      <w:r w:rsidRPr="00320AAB">
        <w:rPr>
          <w:rFonts w:ascii="Arial" w:hAnsi="Arial" w:cs="Arial"/>
          <w:b/>
          <w:iCs/>
          <w:color w:val="808080" w:themeColor="background1" w:themeShade="80"/>
          <w:sz w:val="20"/>
        </w:rPr>
        <w:t xml:space="preserve"> Mitarbeitende erwirtschafteten 202</w:t>
      </w:r>
      <w:r w:rsidR="00725BB3" w:rsidRPr="00320AAB">
        <w:rPr>
          <w:rFonts w:ascii="Arial" w:hAnsi="Arial" w:cs="Arial"/>
          <w:b/>
          <w:iCs/>
          <w:color w:val="808080" w:themeColor="background1" w:themeShade="80"/>
          <w:sz w:val="20"/>
        </w:rPr>
        <w:t>4</w:t>
      </w:r>
      <w:r w:rsidRPr="00320AAB">
        <w:rPr>
          <w:rFonts w:ascii="Arial" w:hAnsi="Arial" w:cs="Arial"/>
          <w:b/>
          <w:iCs/>
          <w:color w:val="808080" w:themeColor="background1" w:themeShade="80"/>
          <w:sz w:val="20"/>
        </w:rPr>
        <w:t xml:space="preserve"> weltweit einen Jahresumsatz von 1,</w:t>
      </w:r>
      <w:r w:rsidR="000F73B2" w:rsidRPr="00320AAB">
        <w:rPr>
          <w:rFonts w:ascii="Arial" w:hAnsi="Arial" w:cs="Arial"/>
          <w:b/>
          <w:iCs/>
          <w:color w:val="808080" w:themeColor="background1" w:themeShade="80"/>
          <w:sz w:val="20"/>
        </w:rPr>
        <w:t>5</w:t>
      </w:r>
      <w:r w:rsidRPr="00320AAB">
        <w:rPr>
          <w:rFonts w:ascii="Arial" w:hAnsi="Arial" w:cs="Arial"/>
          <w:b/>
          <w:iCs/>
          <w:color w:val="808080" w:themeColor="background1" w:themeShade="80"/>
          <w:sz w:val="20"/>
        </w:rPr>
        <w:t xml:space="preserve"> Mrd. Euro. Allein in Sendenhorst, dem Stammsitz der Unternehmensgruppe, sind 1.</w:t>
      </w:r>
      <w:r w:rsidR="00725BB3" w:rsidRPr="00320AAB">
        <w:rPr>
          <w:rFonts w:ascii="Arial" w:hAnsi="Arial" w:cs="Arial"/>
          <w:b/>
          <w:iCs/>
          <w:color w:val="808080" w:themeColor="background1" w:themeShade="80"/>
          <w:sz w:val="20"/>
        </w:rPr>
        <w:t>6</w:t>
      </w:r>
      <w:r w:rsidR="00282DE5" w:rsidRPr="00320AAB">
        <w:rPr>
          <w:rFonts w:ascii="Arial" w:hAnsi="Arial" w:cs="Arial"/>
          <w:b/>
          <w:iCs/>
          <w:color w:val="808080" w:themeColor="background1" w:themeShade="80"/>
          <w:sz w:val="20"/>
        </w:rPr>
        <w:t>00 Mitarbeiter:innen tätig.</w:t>
      </w:r>
    </w:p>
    <w:p w14:paraId="4770FDC8" w14:textId="350F2B4C" w:rsidR="00FD28D7" w:rsidRPr="00FD28D7" w:rsidRDefault="00D92433" w:rsidP="00D92433">
      <w:pPr>
        <w:rPr>
          <w:rFonts w:ascii="Arial" w:hAnsi="Arial" w:cs="Arial"/>
          <w:b/>
          <w:iCs/>
          <w:color w:val="808080" w:themeColor="background1" w:themeShade="80"/>
          <w:sz w:val="20"/>
        </w:rPr>
      </w:pPr>
      <w:r w:rsidRPr="00320AAB">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w:t>
      </w:r>
      <w:r w:rsidRPr="00A808A9">
        <w:rPr>
          <w:rFonts w:ascii="Arial" w:hAnsi="Arial" w:cs="Arial"/>
          <w:b/>
          <w:iCs/>
          <w:color w:val="808080" w:themeColor="background1" w:themeShade="80"/>
          <w:sz w:val="20"/>
        </w:rPr>
        <w:t xml:space="preserve"> Fenster zum Portfolio der Gruppe. VEKA verfolgt eine enkelgerechte Unternehmensentwicklung mit einem auf Nachhaltigkeit ausgerichteten Handeln.</w:t>
      </w:r>
    </w:p>
    <w:sectPr w:rsidR="00FD28D7" w:rsidRPr="00FD28D7" w:rsidSect="00482A69">
      <w:headerReference w:type="default" r:id="rId8"/>
      <w:footerReference w:type="default" r:id="rId9"/>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C3999" w14:textId="77777777" w:rsidR="00BC3D0C" w:rsidRDefault="00BC3D0C">
      <w:r>
        <w:separator/>
      </w:r>
    </w:p>
  </w:endnote>
  <w:endnote w:type="continuationSeparator" w:id="0">
    <w:p w14:paraId="77EC3A8A" w14:textId="77777777" w:rsidR="00BC3D0C" w:rsidRDefault="00BC3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3777FD">
      <w:rPr>
        <w:rFonts w:ascii="Arial" w:hAnsi="Arial" w:cs="Arial"/>
        <w:noProof/>
        <w:sz w:val="18"/>
        <w:szCs w:val="18"/>
      </w:rPr>
      <w:t>1</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3777FD">
      <w:rPr>
        <w:rFonts w:ascii="Arial" w:hAnsi="Arial" w:cs="Arial"/>
        <w:noProof/>
        <w:sz w:val="18"/>
        <w:szCs w:val="18"/>
      </w:rPr>
      <w:t>3</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E5A61" w14:textId="77777777" w:rsidR="00BC3D0C" w:rsidRDefault="00BC3D0C">
      <w:r>
        <w:separator/>
      </w:r>
    </w:p>
  </w:footnote>
  <w:footnote w:type="continuationSeparator" w:id="0">
    <w:p w14:paraId="35D44D9D" w14:textId="77777777" w:rsidR="00BC3D0C" w:rsidRDefault="00BC3D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arbara Oermann">
    <w15:presenceInfo w15:providerId="AD" w15:userId="S::boermann@veka.com::85ddeded-c23f-4f5f-b6ec-772eb7bb4ec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03EE"/>
    <w:rsid w:val="00001669"/>
    <w:rsid w:val="0000173D"/>
    <w:rsid w:val="000026D2"/>
    <w:rsid w:val="00003403"/>
    <w:rsid w:val="000034DB"/>
    <w:rsid w:val="00003E5F"/>
    <w:rsid w:val="00004C12"/>
    <w:rsid w:val="00005135"/>
    <w:rsid w:val="000060AE"/>
    <w:rsid w:val="0000637B"/>
    <w:rsid w:val="000070DF"/>
    <w:rsid w:val="000079CC"/>
    <w:rsid w:val="00007DC9"/>
    <w:rsid w:val="00010CB2"/>
    <w:rsid w:val="00011205"/>
    <w:rsid w:val="00014359"/>
    <w:rsid w:val="0001677F"/>
    <w:rsid w:val="00016D17"/>
    <w:rsid w:val="0001706A"/>
    <w:rsid w:val="000172B7"/>
    <w:rsid w:val="000200CF"/>
    <w:rsid w:val="00022159"/>
    <w:rsid w:val="0002302C"/>
    <w:rsid w:val="00023240"/>
    <w:rsid w:val="00023443"/>
    <w:rsid w:val="00024A2D"/>
    <w:rsid w:val="00024B43"/>
    <w:rsid w:val="000312CB"/>
    <w:rsid w:val="0003394F"/>
    <w:rsid w:val="00034AAE"/>
    <w:rsid w:val="00034B29"/>
    <w:rsid w:val="00035D00"/>
    <w:rsid w:val="0003792D"/>
    <w:rsid w:val="00037AD0"/>
    <w:rsid w:val="00037B80"/>
    <w:rsid w:val="00040469"/>
    <w:rsid w:val="00041423"/>
    <w:rsid w:val="000427DA"/>
    <w:rsid w:val="00043B7F"/>
    <w:rsid w:val="00043F12"/>
    <w:rsid w:val="00044039"/>
    <w:rsid w:val="000446E8"/>
    <w:rsid w:val="0004511B"/>
    <w:rsid w:val="0004536A"/>
    <w:rsid w:val="00046373"/>
    <w:rsid w:val="00046681"/>
    <w:rsid w:val="0004734E"/>
    <w:rsid w:val="0004750B"/>
    <w:rsid w:val="000475D2"/>
    <w:rsid w:val="0005048F"/>
    <w:rsid w:val="00051068"/>
    <w:rsid w:val="0005187C"/>
    <w:rsid w:val="00051FA0"/>
    <w:rsid w:val="00052DD9"/>
    <w:rsid w:val="000533BA"/>
    <w:rsid w:val="00053CCB"/>
    <w:rsid w:val="0005419D"/>
    <w:rsid w:val="00054AB1"/>
    <w:rsid w:val="00054FBB"/>
    <w:rsid w:val="00056226"/>
    <w:rsid w:val="00057DB0"/>
    <w:rsid w:val="00057E5A"/>
    <w:rsid w:val="000600CF"/>
    <w:rsid w:val="000603A9"/>
    <w:rsid w:val="00060FCE"/>
    <w:rsid w:val="0006464D"/>
    <w:rsid w:val="00065A65"/>
    <w:rsid w:val="00065C52"/>
    <w:rsid w:val="000677EE"/>
    <w:rsid w:val="00067A08"/>
    <w:rsid w:val="0007065C"/>
    <w:rsid w:val="000707E3"/>
    <w:rsid w:val="0007147F"/>
    <w:rsid w:val="000728CB"/>
    <w:rsid w:val="00072B19"/>
    <w:rsid w:val="0007444B"/>
    <w:rsid w:val="0007501C"/>
    <w:rsid w:val="00080293"/>
    <w:rsid w:val="000802B8"/>
    <w:rsid w:val="00080CA1"/>
    <w:rsid w:val="00082025"/>
    <w:rsid w:val="0008242A"/>
    <w:rsid w:val="00082505"/>
    <w:rsid w:val="00082838"/>
    <w:rsid w:val="000839B5"/>
    <w:rsid w:val="00083EF2"/>
    <w:rsid w:val="00084165"/>
    <w:rsid w:val="000876B3"/>
    <w:rsid w:val="00090A5F"/>
    <w:rsid w:val="00090A68"/>
    <w:rsid w:val="00090C43"/>
    <w:rsid w:val="000956CC"/>
    <w:rsid w:val="00096B54"/>
    <w:rsid w:val="00096FFF"/>
    <w:rsid w:val="00097386"/>
    <w:rsid w:val="00097B95"/>
    <w:rsid w:val="000A07CF"/>
    <w:rsid w:val="000A0884"/>
    <w:rsid w:val="000A0ECA"/>
    <w:rsid w:val="000A33E8"/>
    <w:rsid w:val="000A3616"/>
    <w:rsid w:val="000A55A1"/>
    <w:rsid w:val="000A708D"/>
    <w:rsid w:val="000B0CD5"/>
    <w:rsid w:val="000B149A"/>
    <w:rsid w:val="000B2625"/>
    <w:rsid w:val="000B2DA5"/>
    <w:rsid w:val="000B3B57"/>
    <w:rsid w:val="000B4FFC"/>
    <w:rsid w:val="000B56D3"/>
    <w:rsid w:val="000B6991"/>
    <w:rsid w:val="000B7785"/>
    <w:rsid w:val="000C0400"/>
    <w:rsid w:val="000C0AF2"/>
    <w:rsid w:val="000C2413"/>
    <w:rsid w:val="000C53C6"/>
    <w:rsid w:val="000C5895"/>
    <w:rsid w:val="000C6757"/>
    <w:rsid w:val="000C696F"/>
    <w:rsid w:val="000C6998"/>
    <w:rsid w:val="000C73A2"/>
    <w:rsid w:val="000C76C8"/>
    <w:rsid w:val="000D1DB6"/>
    <w:rsid w:val="000D3381"/>
    <w:rsid w:val="000D34A9"/>
    <w:rsid w:val="000D44F4"/>
    <w:rsid w:val="000D74F4"/>
    <w:rsid w:val="000D7E24"/>
    <w:rsid w:val="000D7E26"/>
    <w:rsid w:val="000D7F02"/>
    <w:rsid w:val="000E0C76"/>
    <w:rsid w:val="000E0E27"/>
    <w:rsid w:val="000E2150"/>
    <w:rsid w:val="000E28CB"/>
    <w:rsid w:val="000E3529"/>
    <w:rsid w:val="000E505D"/>
    <w:rsid w:val="000E74B2"/>
    <w:rsid w:val="000E7B10"/>
    <w:rsid w:val="000E7EE4"/>
    <w:rsid w:val="000F05F5"/>
    <w:rsid w:val="000F0690"/>
    <w:rsid w:val="000F414F"/>
    <w:rsid w:val="000F42D9"/>
    <w:rsid w:val="000F4B95"/>
    <w:rsid w:val="000F5F62"/>
    <w:rsid w:val="000F6140"/>
    <w:rsid w:val="000F73B2"/>
    <w:rsid w:val="000F7437"/>
    <w:rsid w:val="000F7F9A"/>
    <w:rsid w:val="00101566"/>
    <w:rsid w:val="00101D2A"/>
    <w:rsid w:val="001040F9"/>
    <w:rsid w:val="001046A6"/>
    <w:rsid w:val="00106501"/>
    <w:rsid w:val="00107003"/>
    <w:rsid w:val="0010774E"/>
    <w:rsid w:val="00110A42"/>
    <w:rsid w:val="00111E1C"/>
    <w:rsid w:val="00112B8E"/>
    <w:rsid w:val="00113ABF"/>
    <w:rsid w:val="00115A18"/>
    <w:rsid w:val="00115AF8"/>
    <w:rsid w:val="00117B9D"/>
    <w:rsid w:val="0012316B"/>
    <w:rsid w:val="001253E1"/>
    <w:rsid w:val="00125BE9"/>
    <w:rsid w:val="00127C4E"/>
    <w:rsid w:val="00130A42"/>
    <w:rsid w:val="00130E27"/>
    <w:rsid w:val="00131820"/>
    <w:rsid w:val="00133808"/>
    <w:rsid w:val="00134DE3"/>
    <w:rsid w:val="001351C6"/>
    <w:rsid w:val="001358C6"/>
    <w:rsid w:val="00136CBE"/>
    <w:rsid w:val="001378D4"/>
    <w:rsid w:val="0014010B"/>
    <w:rsid w:val="00140D82"/>
    <w:rsid w:val="00141BA1"/>
    <w:rsid w:val="0014471D"/>
    <w:rsid w:val="00144BE0"/>
    <w:rsid w:val="00145528"/>
    <w:rsid w:val="0014587B"/>
    <w:rsid w:val="00145CFE"/>
    <w:rsid w:val="00147583"/>
    <w:rsid w:val="0014760E"/>
    <w:rsid w:val="0015189C"/>
    <w:rsid w:val="00151A8D"/>
    <w:rsid w:val="00152FEF"/>
    <w:rsid w:val="00154B42"/>
    <w:rsid w:val="00154DB7"/>
    <w:rsid w:val="00156417"/>
    <w:rsid w:val="00160B84"/>
    <w:rsid w:val="001624F0"/>
    <w:rsid w:val="00163D12"/>
    <w:rsid w:val="00167456"/>
    <w:rsid w:val="00167694"/>
    <w:rsid w:val="00167C33"/>
    <w:rsid w:val="00170317"/>
    <w:rsid w:val="0017073F"/>
    <w:rsid w:val="00172E77"/>
    <w:rsid w:val="0017605A"/>
    <w:rsid w:val="00177886"/>
    <w:rsid w:val="001802D1"/>
    <w:rsid w:val="001804E0"/>
    <w:rsid w:val="00180514"/>
    <w:rsid w:val="00181220"/>
    <w:rsid w:val="00182257"/>
    <w:rsid w:val="0018263D"/>
    <w:rsid w:val="001828D6"/>
    <w:rsid w:val="0018290E"/>
    <w:rsid w:val="00183A7D"/>
    <w:rsid w:val="00184008"/>
    <w:rsid w:val="001852B7"/>
    <w:rsid w:val="001856EA"/>
    <w:rsid w:val="00185B1F"/>
    <w:rsid w:val="00187ABF"/>
    <w:rsid w:val="00187F31"/>
    <w:rsid w:val="00190CB1"/>
    <w:rsid w:val="00191578"/>
    <w:rsid w:val="00192D7E"/>
    <w:rsid w:val="001935EA"/>
    <w:rsid w:val="00193DAA"/>
    <w:rsid w:val="00193DC6"/>
    <w:rsid w:val="001949AC"/>
    <w:rsid w:val="00196241"/>
    <w:rsid w:val="001963B4"/>
    <w:rsid w:val="00196614"/>
    <w:rsid w:val="001966AB"/>
    <w:rsid w:val="00196CD6"/>
    <w:rsid w:val="00197FB6"/>
    <w:rsid w:val="001A0AA4"/>
    <w:rsid w:val="001A0E2A"/>
    <w:rsid w:val="001A0E30"/>
    <w:rsid w:val="001A1313"/>
    <w:rsid w:val="001A44DC"/>
    <w:rsid w:val="001A4C0F"/>
    <w:rsid w:val="001A522A"/>
    <w:rsid w:val="001A71C9"/>
    <w:rsid w:val="001B1C92"/>
    <w:rsid w:val="001B3BAC"/>
    <w:rsid w:val="001B4D9F"/>
    <w:rsid w:val="001B5311"/>
    <w:rsid w:val="001B5C71"/>
    <w:rsid w:val="001B7281"/>
    <w:rsid w:val="001B73DE"/>
    <w:rsid w:val="001B75F2"/>
    <w:rsid w:val="001B7ADC"/>
    <w:rsid w:val="001C1458"/>
    <w:rsid w:val="001C1A7D"/>
    <w:rsid w:val="001C4C91"/>
    <w:rsid w:val="001C5413"/>
    <w:rsid w:val="001C6899"/>
    <w:rsid w:val="001C6ED2"/>
    <w:rsid w:val="001C7243"/>
    <w:rsid w:val="001C7865"/>
    <w:rsid w:val="001D02C2"/>
    <w:rsid w:val="001D0F27"/>
    <w:rsid w:val="001D488A"/>
    <w:rsid w:val="001D5412"/>
    <w:rsid w:val="001D55F2"/>
    <w:rsid w:val="001D5667"/>
    <w:rsid w:val="001D771C"/>
    <w:rsid w:val="001D7803"/>
    <w:rsid w:val="001D7EC1"/>
    <w:rsid w:val="001E0021"/>
    <w:rsid w:val="001E0735"/>
    <w:rsid w:val="001E0EB0"/>
    <w:rsid w:val="001E10B1"/>
    <w:rsid w:val="001E16DD"/>
    <w:rsid w:val="001E1ED0"/>
    <w:rsid w:val="001E5CFC"/>
    <w:rsid w:val="001E69E0"/>
    <w:rsid w:val="001E6FB5"/>
    <w:rsid w:val="001E7E9E"/>
    <w:rsid w:val="001F0A1F"/>
    <w:rsid w:val="001F1D75"/>
    <w:rsid w:val="001F261F"/>
    <w:rsid w:val="001F3074"/>
    <w:rsid w:val="001F4362"/>
    <w:rsid w:val="001F54FD"/>
    <w:rsid w:val="001F5DFA"/>
    <w:rsid w:val="001F5E65"/>
    <w:rsid w:val="002006E3"/>
    <w:rsid w:val="0020170F"/>
    <w:rsid w:val="00201980"/>
    <w:rsid w:val="00201EB9"/>
    <w:rsid w:val="00203652"/>
    <w:rsid w:val="00204D50"/>
    <w:rsid w:val="0020541F"/>
    <w:rsid w:val="002055FA"/>
    <w:rsid w:val="00210CAE"/>
    <w:rsid w:val="00210FB1"/>
    <w:rsid w:val="00211B66"/>
    <w:rsid w:val="00211C54"/>
    <w:rsid w:val="002121F4"/>
    <w:rsid w:val="0021280A"/>
    <w:rsid w:val="00212BA5"/>
    <w:rsid w:val="0021412B"/>
    <w:rsid w:val="002145F5"/>
    <w:rsid w:val="00216AD1"/>
    <w:rsid w:val="00216F0B"/>
    <w:rsid w:val="00217550"/>
    <w:rsid w:val="00217700"/>
    <w:rsid w:val="00217A85"/>
    <w:rsid w:val="00217B54"/>
    <w:rsid w:val="00217E31"/>
    <w:rsid w:val="002226D4"/>
    <w:rsid w:val="00222A7D"/>
    <w:rsid w:val="002238B6"/>
    <w:rsid w:val="0022503E"/>
    <w:rsid w:val="002254F2"/>
    <w:rsid w:val="0022776E"/>
    <w:rsid w:val="002277A6"/>
    <w:rsid w:val="00230102"/>
    <w:rsid w:val="00231124"/>
    <w:rsid w:val="00232F33"/>
    <w:rsid w:val="00234A39"/>
    <w:rsid w:val="0023508A"/>
    <w:rsid w:val="00235AD7"/>
    <w:rsid w:val="00235C06"/>
    <w:rsid w:val="00240538"/>
    <w:rsid w:val="00244204"/>
    <w:rsid w:val="00244244"/>
    <w:rsid w:val="00245ADB"/>
    <w:rsid w:val="00245B16"/>
    <w:rsid w:val="00246E5C"/>
    <w:rsid w:val="00247AC1"/>
    <w:rsid w:val="00247DF7"/>
    <w:rsid w:val="0025081F"/>
    <w:rsid w:val="00251AB7"/>
    <w:rsid w:val="00251DE3"/>
    <w:rsid w:val="00251ED4"/>
    <w:rsid w:val="00251FDC"/>
    <w:rsid w:val="0025371A"/>
    <w:rsid w:val="0025560E"/>
    <w:rsid w:val="00255F1A"/>
    <w:rsid w:val="00260502"/>
    <w:rsid w:val="00261BA2"/>
    <w:rsid w:val="00261F35"/>
    <w:rsid w:val="002633AD"/>
    <w:rsid w:val="002657A8"/>
    <w:rsid w:val="002661A2"/>
    <w:rsid w:val="00266E77"/>
    <w:rsid w:val="002715DC"/>
    <w:rsid w:val="0027266B"/>
    <w:rsid w:val="00272B40"/>
    <w:rsid w:val="00272B93"/>
    <w:rsid w:val="002743E2"/>
    <w:rsid w:val="0027520A"/>
    <w:rsid w:val="00275DC1"/>
    <w:rsid w:val="00277C0B"/>
    <w:rsid w:val="00280669"/>
    <w:rsid w:val="00281ABE"/>
    <w:rsid w:val="00281C5B"/>
    <w:rsid w:val="002825C9"/>
    <w:rsid w:val="0028297D"/>
    <w:rsid w:val="00282DE5"/>
    <w:rsid w:val="00283320"/>
    <w:rsid w:val="00283B70"/>
    <w:rsid w:val="0028566B"/>
    <w:rsid w:val="00285A8F"/>
    <w:rsid w:val="0029015F"/>
    <w:rsid w:val="00290FB2"/>
    <w:rsid w:val="002913C6"/>
    <w:rsid w:val="002923E5"/>
    <w:rsid w:val="0029252E"/>
    <w:rsid w:val="00293C68"/>
    <w:rsid w:val="00294D87"/>
    <w:rsid w:val="00295A8E"/>
    <w:rsid w:val="00295ED1"/>
    <w:rsid w:val="00296C31"/>
    <w:rsid w:val="00296F4D"/>
    <w:rsid w:val="002A0B30"/>
    <w:rsid w:val="002A0CAF"/>
    <w:rsid w:val="002A2750"/>
    <w:rsid w:val="002A2BC2"/>
    <w:rsid w:val="002A3602"/>
    <w:rsid w:val="002A4925"/>
    <w:rsid w:val="002A5F31"/>
    <w:rsid w:val="002A6528"/>
    <w:rsid w:val="002A6892"/>
    <w:rsid w:val="002A69FF"/>
    <w:rsid w:val="002A6ACF"/>
    <w:rsid w:val="002A7052"/>
    <w:rsid w:val="002A7460"/>
    <w:rsid w:val="002B1B29"/>
    <w:rsid w:val="002B2B3B"/>
    <w:rsid w:val="002B3748"/>
    <w:rsid w:val="002B5291"/>
    <w:rsid w:val="002B5FEE"/>
    <w:rsid w:val="002B6FBB"/>
    <w:rsid w:val="002B7704"/>
    <w:rsid w:val="002B7BE1"/>
    <w:rsid w:val="002C1DA9"/>
    <w:rsid w:val="002C2E95"/>
    <w:rsid w:val="002C320C"/>
    <w:rsid w:val="002C3638"/>
    <w:rsid w:val="002C48F1"/>
    <w:rsid w:val="002C559A"/>
    <w:rsid w:val="002C6E92"/>
    <w:rsid w:val="002D0DF9"/>
    <w:rsid w:val="002D1446"/>
    <w:rsid w:val="002D230B"/>
    <w:rsid w:val="002D3C82"/>
    <w:rsid w:val="002D3D26"/>
    <w:rsid w:val="002D6428"/>
    <w:rsid w:val="002D6B9D"/>
    <w:rsid w:val="002D6C0D"/>
    <w:rsid w:val="002E15FB"/>
    <w:rsid w:val="002E2200"/>
    <w:rsid w:val="002E235C"/>
    <w:rsid w:val="002E2687"/>
    <w:rsid w:val="002E3729"/>
    <w:rsid w:val="002E5BB0"/>
    <w:rsid w:val="002E656F"/>
    <w:rsid w:val="002E6BDA"/>
    <w:rsid w:val="002E75F2"/>
    <w:rsid w:val="002F1F8A"/>
    <w:rsid w:val="002F28FC"/>
    <w:rsid w:val="002F3314"/>
    <w:rsid w:val="002F449E"/>
    <w:rsid w:val="002F570B"/>
    <w:rsid w:val="002F783A"/>
    <w:rsid w:val="0030094B"/>
    <w:rsid w:val="003010C0"/>
    <w:rsid w:val="00301B02"/>
    <w:rsid w:val="003041F2"/>
    <w:rsid w:val="00305B19"/>
    <w:rsid w:val="00305D61"/>
    <w:rsid w:val="003071A8"/>
    <w:rsid w:val="00307959"/>
    <w:rsid w:val="00307FDE"/>
    <w:rsid w:val="0031051D"/>
    <w:rsid w:val="00310F3A"/>
    <w:rsid w:val="00311193"/>
    <w:rsid w:val="00311AAE"/>
    <w:rsid w:val="00312138"/>
    <w:rsid w:val="003130CD"/>
    <w:rsid w:val="003150B3"/>
    <w:rsid w:val="00316076"/>
    <w:rsid w:val="00317021"/>
    <w:rsid w:val="003172B3"/>
    <w:rsid w:val="00320AAB"/>
    <w:rsid w:val="00322F85"/>
    <w:rsid w:val="00323C80"/>
    <w:rsid w:val="003240D4"/>
    <w:rsid w:val="003253FE"/>
    <w:rsid w:val="003269E9"/>
    <w:rsid w:val="00327EEF"/>
    <w:rsid w:val="00330BFB"/>
    <w:rsid w:val="00332499"/>
    <w:rsid w:val="00332E7A"/>
    <w:rsid w:val="003346FB"/>
    <w:rsid w:val="00334BAE"/>
    <w:rsid w:val="0033574E"/>
    <w:rsid w:val="00340790"/>
    <w:rsid w:val="0034092B"/>
    <w:rsid w:val="00341C4C"/>
    <w:rsid w:val="00342E79"/>
    <w:rsid w:val="00342F16"/>
    <w:rsid w:val="003445A2"/>
    <w:rsid w:val="00344FA2"/>
    <w:rsid w:val="00345118"/>
    <w:rsid w:val="00347212"/>
    <w:rsid w:val="00351984"/>
    <w:rsid w:val="00351F6F"/>
    <w:rsid w:val="0035279C"/>
    <w:rsid w:val="003536DF"/>
    <w:rsid w:val="00353E27"/>
    <w:rsid w:val="00354EFC"/>
    <w:rsid w:val="00356541"/>
    <w:rsid w:val="00356952"/>
    <w:rsid w:val="00357B83"/>
    <w:rsid w:val="003606CC"/>
    <w:rsid w:val="0036085C"/>
    <w:rsid w:val="00360D5A"/>
    <w:rsid w:val="00361D0C"/>
    <w:rsid w:val="00361D2A"/>
    <w:rsid w:val="003624CB"/>
    <w:rsid w:val="00362804"/>
    <w:rsid w:val="00362FFB"/>
    <w:rsid w:val="003634EB"/>
    <w:rsid w:val="003637EC"/>
    <w:rsid w:val="00365176"/>
    <w:rsid w:val="00367ED4"/>
    <w:rsid w:val="003713CE"/>
    <w:rsid w:val="00371861"/>
    <w:rsid w:val="00371DA5"/>
    <w:rsid w:val="003725C4"/>
    <w:rsid w:val="0037273B"/>
    <w:rsid w:val="0037281D"/>
    <w:rsid w:val="00373771"/>
    <w:rsid w:val="00373C26"/>
    <w:rsid w:val="0037409B"/>
    <w:rsid w:val="00375D8D"/>
    <w:rsid w:val="00375E02"/>
    <w:rsid w:val="003775DE"/>
    <w:rsid w:val="003777FD"/>
    <w:rsid w:val="00380573"/>
    <w:rsid w:val="00380CEB"/>
    <w:rsid w:val="00380ECA"/>
    <w:rsid w:val="00381354"/>
    <w:rsid w:val="003825FE"/>
    <w:rsid w:val="00384B30"/>
    <w:rsid w:val="00385C21"/>
    <w:rsid w:val="00387627"/>
    <w:rsid w:val="00387749"/>
    <w:rsid w:val="00387BEA"/>
    <w:rsid w:val="00387CCB"/>
    <w:rsid w:val="00387FE7"/>
    <w:rsid w:val="00390F20"/>
    <w:rsid w:val="003936E2"/>
    <w:rsid w:val="00394634"/>
    <w:rsid w:val="00394B41"/>
    <w:rsid w:val="00394C15"/>
    <w:rsid w:val="0039555A"/>
    <w:rsid w:val="003956BB"/>
    <w:rsid w:val="00395CCD"/>
    <w:rsid w:val="003973A3"/>
    <w:rsid w:val="0039746A"/>
    <w:rsid w:val="0039768A"/>
    <w:rsid w:val="003A04D9"/>
    <w:rsid w:val="003A0853"/>
    <w:rsid w:val="003A09F9"/>
    <w:rsid w:val="003A0F5C"/>
    <w:rsid w:val="003A18EB"/>
    <w:rsid w:val="003A2A4F"/>
    <w:rsid w:val="003A2AC8"/>
    <w:rsid w:val="003A3B19"/>
    <w:rsid w:val="003A4598"/>
    <w:rsid w:val="003A69B4"/>
    <w:rsid w:val="003B26D0"/>
    <w:rsid w:val="003B3237"/>
    <w:rsid w:val="003B4E38"/>
    <w:rsid w:val="003B4EC1"/>
    <w:rsid w:val="003C044E"/>
    <w:rsid w:val="003C1758"/>
    <w:rsid w:val="003C259D"/>
    <w:rsid w:val="003C36FD"/>
    <w:rsid w:val="003C3C9C"/>
    <w:rsid w:val="003C5CA1"/>
    <w:rsid w:val="003D0028"/>
    <w:rsid w:val="003D00F3"/>
    <w:rsid w:val="003D011B"/>
    <w:rsid w:val="003D0327"/>
    <w:rsid w:val="003D16FF"/>
    <w:rsid w:val="003D37A4"/>
    <w:rsid w:val="003D38E0"/>
    <w:rsid w:val="003D48E7"/>
    <w:rsid w:val="003D61AB"/>
    <w:rsid w:val="003D71F6"/>
    <w:rsid w:val="003E0C32"/>
    <w:rsid w:val="003E0E98"/>
    <w:rsid w:val="003E1CFC"/>
    <w:rsid w:val="003E21D9"/>
    <w:rsid w:val="003E38CD"/>
    <w:rsid w:val="003E54AE"/>
    <w:rsid w:val="003E569F"/>
    <w:rsid w:val="003E7857"/>
    <w:rsid w:val="003E7CEC"/>
    <w:rsid w:val="003E7DD0"/>
    <w:rsid w:val="003F0873"/>
    <w:rsid w:val="003F1279"/>
    <w:rsid w:val="003F31B7"/>
    <w:rsid w:val="003F3394"/>
    <w:rsid w:val="003F4874"/>
    <w:rsid w:val="003F4CAF"/>
    <w:rsid w:val="003F53FE"/>
    <w:rsid w:val="003F6BEA"/>
    <w:rsid w:val="003F6D12"/>
    <w:rsid w:val="003F7A51"/>
    <w:rsid w:val="004001EA"/>
    <w:rsid w:val="00401BB0"/>
    <w:rsid w:val="0040251F"/>
    <w:rsid w:val="0040316C"/>
    <w:rsid w:val="00403C14"/>
    <w:rsid w:val="00404CD7"/>
    <w:rsid w:val="00404F12"/>
    <w:rsid w:val="00404F1C"/>
    <w:rsid w:val="0040532C"/>
    <w:rsid w:val="00405E78"/>
    <w:rsid w:val="00406CBA"/>
    <w:rsid w:val="00407B24"/>
    <w:rsid w:val="00407F2C"/>
    <w:rsid w:val="00410738"/>
    <w:rsid w:val="00411821"/>
    <w:rsid w:val="0041324F"/>
    <w:rsid w:val="00416521"/>
    <w:rsid w:val="00416EDC"/>
    <w:rsid w:val="00416F48"/>
    <w:rsid w:val="00422905"/>
    <w:rsid w:val="00423008"/>
    <w:rsid w:val="00423529"/>
    <w:rsid w:val="00425684"/>
    <w:rsid w:val="00427BC7"/>
    <w:rsid w:val="004302D6"/>
    <w:rsid w:val="004332FC"/>
    <w:rsid w:val="004336B9"/>
    <w:rsid w:val="00433BEC"/>
    <w:rsid w:val="00434ECC"/>
    <w:rsid w:val="0043586F"/>
    <w:rsid w:val="004368C1"/>
    <w:rsid w:val="00436E73"/>
    <w:rsid w:val="0043792E"/>
    <w:rsid w:val="00441338"/>
    <w:rsid w:val="0044136B"/>
    <w:rsid w:val="00441AF8"/>
    <w:rsid w:val="004425E4"/>
    <w:rsid w:val="0044298C"/>
    <w:rsid w:val="00442B1B"/>
    <w:rsid w:val="004442AA"/>
    <w:rsid w:val="004453A3"/>
    <w:rsid w:val="00445D3A"/>
    <w:rsid w:val="00446558"/>
    <w:rsid w:val="00450730"/>
    <w:rsid w:val="00450B27"/>
    <w:rsid w:val="00450F4F"/>
    <w:rsid w:val="004513AE"/>
    <w:rsid w:val="00451D3B"/>
    <w:rsid w:val="004535C1"/>
    <w:rsid w:val="004537D7"/>
    <w:rsid w:val="004552AF"/>
    <w:rsid w:val="004560AB"/>
    <w:rsid w:val="00456B5E"/>
    <w:rsid w:val="00457141"/>
    <w:rsid w:val="00461963"/>
    <w:rsid w:val="00463B47"/>
    <w:rsid w:val="0046428A"/>
    <w:rsid w:val="0046474F"/>
    <w:rsid w:val="00465FF1"/>
    <w:rsid w:val="00466E8F"/>
    <w:rsid w:val="00467159"/>
    <w:rsid w:val="00467A5A"/>
    <w:rsid w:val="0047090F"/>
    <w:rsid w:val="00470E0F"/>
    <w:rsid w:val="004711AD"/>
    <w:rsid w:val="00471279"/>
    <w:rsid w:val="004712B9"/>
    <w:rsid w:val="00471F24"/>
    <w:rsid w:val="004744DC"/>
    <w:rsid w:val="00476F29"/>
    <w:rsid w:val="004771A9"/>
    <w:rsid w:val="00482A69"/>
    <w:rsid w:val="00482D27"/>
    <w:rsid w:val="00483C6E"/>
    <w:rsid w:val="00483F35"/>
    <w:rsid w:val="00483F8C"/>
    <w:rsid w:val="00484007"/>
    <w:rsid w:val="0048410B"/>
    <w:rsid w:val="00485141"/>
    <w:rsid w:val="0048599E"/>
    <w:rsid w:val="00486AC5"/>
    <w:rsid w:val="00490059"/>
    <w:rsid w:val="00490B52"/>
    <w:rsid w:val="00491A71"/>
    <w:rsid w:val="00492393"/>
    <w:rsid w:val="00493D6E"/>
    <w:rsid w:val="004942AF"/>
    <w:rsid w:val="0049487A"/>
    <w:rsid w:val="004949FE"/>
    <w:rsid w:val="00494D5D"/>
    <w:rsid w:val="0049537B"/>
    <w:rsid w:val="00495754"/>
    <w:rsid w:val="00495A08"/>
    <w:rsid w:val="00495A66"/>
    <w:rsid w:val="00495A7B"/>
    <w:rsid w:val="00497F66"/>
    <w:rsid w:val="004A0002"/>
    <w:rsid w:val="004A171D"/>
    <w:rsid w:val="004A216A"/>
    <w:rsid w:val="004A2915"/>
    <w:rsid w:val="004A2D1E"/>
    <w:rsid w:val="004A2E40"/>
    <w:rsid w:val="004A42AD"/>
    <w:rsid w:val="004A54D2"/>
    <w:rsid w:val="004A61D7"/>
    <w:rsid w:val="004A7257"/>
    <w:rsid w:val="004A7490"/>
    <w:rsid w:val="004A7DCD"/>
    <w:rsid w:val="004B01F4"/>
    <w:rsid w:val="004B0E6E"/>
    <w:rsid w:val="004B1148"/>
    <w:rsid w:val="004B1CE9"/>
    <w:rsid w:val="004B20C7"/>
    <w:rsid w:val="004B2E49"/>
    <w:rsid w:val="004B34CA"/>
    <w:rsid w:val="004B3A0A"/>
    <w:rsid w:val="004B3ACA"/>
    <w:rsid w:val="004B3E96"/>
    <w:rsid w:val="004B4D18"/>
    <w:rsid w:val="004B4FB1"/>
    <w:rsid w:val="004B615A"/>
    <w:rsid w:val="004B7563"/>
    <w:rsid w:val="004B7859"/>
    <w:rsid w:val="004B78F8"/>
    <w:rsid w:val="004C0262"/>
    <w:rsid w:val="004C0353"/>
    <w:rsid w:val="004C0F8E"/>
    <w:rsid w:val="004C14CF"/>
    <w:rsid w:val="004C2AD8"/>
    <w:rsid w:val="004C3008"/>
    <w:rsid w:val="004C3428"/>
    <w:rsid w:val="004C41FB"/>
    <w:rsid w:val="004C48C3"/>
    <w:rsid w:val="004C4C21"/>
    <w:rsid w:val="004C50AF"/>
    <w:rsid w:val="004C54AE"/>
    <w:rsid w:val="004C7758"/>
    <w:rsid w:val="004C7AB4"/>
    <w:rsid w:val="004C7E3E"/>
    <w:rsid w:val="004D0C38"/>
    <w:rsid w:val="004D2BF5"/>
    <w:rsid w:val="004D3357"/>
    <w:rsid w:val="004D3935"/>
    <w:rsid w:val="004D4554"/>
    <w:rsid w:val="004D593D"/>
    <w:rsid w:val="004D5E17"/>
    <w:rsid w:val="004D63AF"/>
    <w:rsid w:val="004D6A61"/>
    <w:rsid w:val="004E0055"/>
    <w:rsid w:val="004E0237"/>
    <w:rsid w:val="004E035C"/>
    <w:rsid w:val="004E0B72"/>
    <w:rsid w:val="004E15A2"/>
    <w:rsid w:val="004E17FD"/>
    <w:rsid w:val="004E1EA4"/>
    <w:rsid w:val="004E3171"/>
    <w:rsid w:val="004E323C"/>
    <w:rsid w:val="004E3D09"/>
    <w:rsid w:val="004E3E7B"/>
    <w:rsid w:val="004F0DDC"/>
    <w:rsid w:val="004F0E43"/>
    <w:rsid w:val="004F1294"/>
    <w:rsid w:val="004F197E"/>
    <w:rsid w:val="004F236E"/>
    <w:rsid w:val="004F2B16"/>
    <w:rsid w:val="004F2DAC"/>
    <w:rsid w:val="004F4438"/>
    <w:rsid w:val="004F44CF"/>
    <w:rsid w:val="004F45C4"/>
    <w:rsid w:val="004F5451"/>
    <w:rsid w:val="004F547A"/>
    <w:rsid w:val="004F5649"/>
    <w:rsid w:val="004F67A7"/>
    <w:rsid w:val="004F7F2F"/>
    <w:rsid w:val="005002B1"/>
    <w:rsid w:val="00502152"/>
    <w:rsid w:val="005044C2"/>
    <w:rsid w:val="005071A4"/>
    <w:rsid w:val="00507A19"/>
    <w:rsid w:val="005114D8"/>
    <w:rsid w:val="00511706"/>
    <w:rsid w:val="005124D2"/>
    <w:rsid w:val="005130C4"/>
    <w:rsid w:val="00513ACB"/>
    <w:rsid w:val="00514F63"/>
    <w:rsid w:val="005155E3"/>
    <w:rsid w:val="00515996"/>
    <w:rsid w:val="00517E41"/>
    <w:rsid w:val="00520C65"/>
    <w:rsid w:val="00523733"/>
    <w:rsid w:val="0052463C"/>
    <w:rsid w:val="00526129"/>
    <w:rsid w:val="005270AB"/>
    <w:rsid w:val="00527F9E"/>
    <w:rsid w:val="00530B28"/>
    <w:rsid w:val="00530E74"/>
    <w:rsid w:val="00531CBF"/>
    <w:rsid w:val="00533F4F"/>
    <w:rsid w:val="0053526A"/>
    <w:rsid w:val="005352F7"/>
    <w:rsid w:val="005355DF"/>
    <w:rsid w:val="00535B89"/>
    <w:rsid w:val="00537A84"/>
    <w:rsid w:val="00537AA6"/>
    <w:rsid w:val="00542286"/>
    <w:rsid w:val="00546347"/>
    <w:rsid w:val="00546E8F"/>
    <w:rsid w:val="00547F1F"/>
    <w:rsid w:val="00550C4B"/>
    <w:rsid w:val="00550F71"/>
    <w:rsid w:val="00551B07"/>
    <w:rsid w:val="00551D68"/>
    <w:rsid w:val="0055276A"/>
    <w:rsid w:val="005546FE"/>
    <w:rsid w:val="00555C0D"/>
    <w:rsid w:val="00557639"/>
    <w:rsid w:val="00557B63"/>
    <w:rsid w:val="00557D9B"/>
    <w:rsid w:val="00560955"/>
    <w:rsid w:val="00562878"/>
    <w:rsid w:val="00562B0A"/>
    <w:rsid w:val="005636BB"/>
    <w:rsid w:val="00563C34"/>
    <w:rsid w:val="00564D32"/>
    <w:rsid w:val="00565B46"/>
    <w:rsid w:val="00566CFA"/>
    <w:rsid w:val="00567586"/>
    <w:rsid w:val="005676C5"/>
    <w:rsid w:val="00567B73"/>
    <w:rsid w:val="005700BC"/>
    <w:rsid w:val="0057019E"/>
    <w:rsid w:val="00571D8B"/>
    <w:rsid w:val="00572959"/>
    <w:rsid w:val="005730C8"/>
    <w:rsid w:val="00573E55"/>
    <w:rsid w:val="0057472F"/>
    <w:rsid w:val="00575629"/>
    <w:rsid w:val="00575F0B"/>
    <w:rsid w:val="005768AB"/>
    <w:rsid w:val="00580417"/>
    <w:rsid w:val="0058273B"/>
    <w:rsid w:val="005841F6"/>
    <w:rsid w:val="00585B86"/>
    <w:rsid w:val="00587B92"/>
    <w:rsid w:val="00590021"/>
    <w:rsid w:val="00590076"/>
    <w:rsid w:val="00590284"/>
    <w:rsid w:val="00590391"/>
    <w:rsid w:val="00592181"/>
    <w:rsid w:val="00593413"/>
    <w:rsid w:val="00594EB2"/>
    <w:rsid w:val="0059598A"/>
    <w:rsid w:val="00595FC1"/>
    <w:rsid w:val="005972B3"/>
    <w:rsid w:val="00597929"/>
    <w:rsid w:val="005A02E8"/>
    <w:rsid w:val="005A0443"/>
    <w:rsid w:val="005A1B9E"/>
    <w:rsid w:val="005A2141"/>
    <w:rsid w:val="005A23DB"/>
    <w:rsid w:val="005A2E22"/>
    <w:rsid w:val="005A55A2"/>
    <w:rsid w:val="005A5DE2"/>
    <w:rsid w:val="005A6BCC"/>
    <w:rsid w:val="005A7FE5"/>
    <w:rsid w:val="005B0523"/>
    <w:rsid w:val="005B390D"/>
    <w:rsid w:val="005B4595"/>
    <w:rsid w:val="005B4ED4"/>
    <w:rsid w:val="005C1DA2"/>
    <w:rsid w:val="005C38FD"/>
    <w:rsid w:val="005C56E0"/>
    <w:rsid w:val="005C59EE"/>
    <w:rsid w:val="005C67AA"/>
    <w:rsid w:val="005C692F"/>
    <w:rsid w:val="005C70BA"/>
    <w:rsid w:val="005C7687"/>
    <w:rsid w:val="005D0018"/>
    <w:rsid w:val="005D012A"/>
    <w:rsid w:val="005D0603"/>
    <w:rsid w:val="005D1613"/>
    <w:rsid w:val="005D1F26"/>
    <w:rsid w:val="005D2568"/>
    <w:rsid w:val="005D2D13"/>
    <w:rsid w:val="005D3DF8"/>
    <w:rsid w:val="005D3E76"/>
    <w:rsid w:val="005D43FD"/>
    <w:rsid w:val="005D5FD3"/>
    <w:rsid w:val="005D6698"/>
    <w:rsid w:val="005D707C"/>
    <w:rsid w:val="005D756C"/>
    <w:rsid w:val="005D7C0A"/>
    <w:rsid w:val="005E1683"/>
    <w:rsid w:val="005E1EC9"/>
    <w:rsid w:val="005E3962"/>
    <w:rsid w:val="005E3BFB"/>
    <w:rsid w:val="005E3FC3"/>
    <w:rsid w:val="005E4FF7"/>
    <w:rsid w:val="005E5A58"/>
    <w:rsid w:val="005F06A7"/>
    <w:rsid w:val="005F0809"/>
    <w:rsid w:val="005F4072"/>
    <w:rsid w:val="005F4229"/>
    <w:rsid w:val="005F44BE"/>
    <w:rsid w:val="005F47C8"/>
    <w:rsid w:val="005F70CB"/>
    <w:rsid w:val="005F71AF"/>
    <w:rsid w:val="005F7CCE"/>
    <w:rsid w:val="005F7EB0"/>
    <w:rsid w:val="006000B7"/>
    <w:rsid w:val="0060091F"/>
    <w:rsid w:val="0060473F"/>
    <w:rsid w:val="00604AC0"/>
    <w:rsid w:val="00604C93"/>
    <w:rsid w:val="00604E27"/>
    <w:rsid w:val="00607762"/>
    <w:rsid w:val="006122F7"/>
    <w:rsid w:val="006124AA"/>
    <w:rsid w:val="00612ECC"/>
    <w:rsid w:val="00616C0E"/>
    <w:rsid w:val="00620085"/>
    <w:rsid w:val="0062041C"/>
    <w:rsid w:val="006213B9"/>
    <w:rsid w:val="00622107"/>
    <w:rsid w:val="006222E6"/>
    <w:rsid w:val="00623ACD"/>
    <w:rsid w:val="006271FD"/>
    <w:rsid w:val="00631A49"/>
    <w:rsid w:val="00631C7B"/>
    <w:rsid w:val="00631F9F"/>
    <w:rsid w:val="0063264D"/>
    <w:rsid w:val="00632B43"/>
    <w:rsid w:val="00632CFB"/>
    <w:rsid w:val="00633409"/>
    <w:rsid w:val="00633777"/>
    <w:rsid w:val="00635266"/>
    <w:rsid w:val="006356AC"/>
    <w:rsid w:val="00635A5A"/>
    <w:rsid w:val="00635CD5"/>
    <w:rsid w:val="00637392"/>
    <w:rsid w:val="006375B7"/>
    <w:rsid w:val="00637974"/>
    <w:rsid w:val="006413E9"/>
    <w:rsid w:val="006436B8"/>
    <w:rsid w:val="0064443A"/>
    <w:rsid w:val="0064580A"/>
    <w:rsid w:val="00646731"/>
    <w:rsid w:val="00652976"/>
    <w:rsid w:val="00652CFD"/>
    <w:rsid w:val="00653AF2"/>
    <w:rsid w:val="00654B4A"/>
    <w:rsid w:val="00654F02"/>
    <w:rsid w:val="006553DA"/>
    <w:rsid w:val="00655848"/>
    <w:rsid w:val="00655DC9"/>
    <w:rsid w:val="00655F93"/>
    <w:rsid w:val="00657216"/>
    <w:rsid w:val="00657797"/>
    <w:rsid w:val="00657B6E"/>
    <w:rsid w:val="006607E2"/>
    <w:rsid w:val="006610BA"/>
    <w:rsid w:val="00661C59"/>
    <w:rsid w:val="006620E1"/>
    <w:rsid w:val="00663271"/>
    <w:rsid w:val="0066388E"/>
    <w:rsid w:val="00664A99"/>
    <w:rsid w:val="00664BF3"/>
    <w:rsid w:val="006656D8"/>
    <w:rsid w:val="00665D8D"/>
    <w:rsid w:val="00666E13"/>
    <w:rsid w:val="006679F2"/>
    <w:rsid w:val="00671A06"/>
    <w:rsid w:val="00671BBC"/>
    <w:rsid w:val="00671E67"/>
    <w:rsid w:val="00673685"/>
    <w:rsid w:val="00674484"/>
    <w:rsid w:val="00675448"/>
    <w:rsid w:val="006754F4"/>
    <w:rsid w:val="006777F8"/>
    <w:rsid w:val="00680EE5"/>
    <w:rsid w:val="006813EC"/>
    <w:rsid w:val="00681BAB"/>
    <w:rsid w:val="00683C92"/>
    <w:rsid w:val="0068414A"/>
    <w:rsid w:val="0068446B"/>
    <w:rsid w:val="00684B87"/>
    <w:rsid w:val="006864F6"/>
    <w:rsid w:val="0068699B"/>
    <w:rsid w:val="006874B8"/>
    <w:rsid w:val="006874D4"/>
    <w:rsid w:val="00690781"/>
    <w:rsid w:val="00691A1F"/>
    <w:rsid w:val="00692FC4"/>
    <w:rsid w:val="006931A9"/>
    <w:rsid w:val="006936FB"/>
    <w:rsid w:val="00693FB5"/>
    <w:rsid w:val="00694C1D"/>
    <w:rsid w:val="00694D1E"/>
    <w:rsid w:val="00694D3C"/>
    <w:rsid w:val="006953A8"/>
    <w:rsid w:val="00697079"/>
    <w:rsid w:val="0069774A"/>
    <w:rsid w:val="00697D44"/>
    <w:rsid w:val="006A02AC"/>
    <w:rsid w:val="006A0327"/>
    <w:rsid w:val="006A0E1C"/>
    <w:rsid w:val="006A210E"/>
    <w:rsid w:val="006A25E6"/>
    <w:rsid w:val="006A2CA3"/>
    <w:rsid w:val="006A4A25"/>
    <w:rsid w:val="006A62A9"/>
    <w:rsid w:val="006A7477"/>
    <w:rsid w:val="006B0BF9"/>
    <w:rsid w:val="006B0FE2"/>
    <w:rsid w:val="006B1A21"/>
    <w:rsid w:val="006B268A"/>
    <w:rsid w:val="006B33A6"/>
    <w:rsid w:val="006B537A"/>
    <w:rsid w:val="006B5D43"/>
    <w:rsid w:val="006B5E80"/>
    <w:rsid w:val="006B61C8"/>
    <w:rsid w:val="006B7E01"/>
    <w:rsid w:val="006B7F84"/>
    <w:rsid w:val="006C14CC"/>
    <w:rsid w:val="006C3878"/>
    <w:rsid w:val="006C39CC"/>
    <w:rsid w:val="006C4BA9"/>
    <w:rsid w:val="006C4FFE"/>
    <w:rsid w:val="006C5848"/>
    <w:rsid w:val="006C5B01"/>
    <w:rsid w:val="006C5F80"/>
    <w:rsid w:val="006C626E"/>
    <w:rsid w:val="006C6FC9"/>
    <w:rsid w:val="006D0A2C"/>
    <w:rsid w:val="006D0A88"/>
    <w:rsid w:val="006D0B43"/>
    <w:rsid w:val="006D1286"/>
    <w:rsid w:val="006D1AF0"/>
    <w:rsid w:val="006D21DC"/>
    <w:rsid w:val="006D3129"/>
    <w:rsid w:val="006D355D"/>
    <w:rsid w:val="006D3A08"/>
    <w:rsid w:val="006D431A"/>
    <w:rsid w:val="006D4CE9"/>
    <w:rsid w:val="006D4DAC"/>
    <w:rsid w:val="006D5D28"/>
    <w:rsid w:val="006D5EBC"/>
    <w:rsid w:val="006D7770"/>
    <w:rsid w:val="006D7E20"/>
    <w:rsid w:val="006D7FE4"/>
    <w:rsid w:val="006E20F0"/>
    <w:rsid w:val="006E27F7"/>
    <w:rsid w:val="006E3073"/>
    <w:rsid w:val="006E31A5"/>
    <w:rsid w:val="006E371C"/>
    <w:rsid w:val="006E6A85"/>
    <w:rsid w:val="006E7249"/>
    <w:rsid w:val="006F01C6"/>
    <w:rsid w:val="006F063D"/>
    <w:rsid w:val="006F085F"/>
    <w:rsid w:val="006F0D3F"/>
    <w:rsid w:val="006F0FC0"/>
    <w:rsid w:val="006F2999"/>
    <w:rsid w:val="006F2F24"/>
    <w:rsid w:val="006F373D"/>
    <w:rsid w:val="006F4723"/>
    <w:rsid w:val="006F6458"/>
    <w:rsid w:val="006F657F"/>
    <w:rsid w:val="006F6786"/>
    <w:rsid w:val="006F6F69"/>
    <w:rsid w:val="007002A1"/>
    <w:rsid w:val="00701DFC"/>
    <w:rsid w:val="007031D4"/>
    <w:rsid w:val="007033A3"/>
    <w:rsid w:val="00703C18"/>
    <w:rsid w:val="00704985"/>
    <w:rsid w:val="00705AA2"/>
    <w:rsid w:val="0070627C"/>
    <w:rsid w:val="00706AFF"/>
    <w:rsid w:val="007102D3"/>
    <w:rsid w:val="007103E9"/>
    <w:rsid w:val="0071062F"/>
    <w:rsid w:val="007129B7"/>
    <w:rsid w:val="00712C4D"/>
    <w:rsid w:val="00720128"/>
    <w:rsid w:val="00720375"/>
    <w:rsid w:val="00720FF8"/>
    <w:rsid w:val="00721987"/>
    <w:rsid w:val="00724F93"/>
    <w:rsid w:val="007251C4"/>
    <w:rsid w:val="007253A2"/>
    <w:rsid w:val="00725BB3"/>
    <w:rsid w:val="0072657C"/>
    <w:rsid w:val="00727C1D"/>
    <w:rsid w:val="00730939"/>
    <w:rsid w:val="00730D35"/>
    <w:rsid w:val="00730F1E"/>
    <w:rsid w:val="00732120"/>
    <w:rsid w:val="007329C6"/>
    <w:rsid w:val="00732B4F"/>
    <w:rsid w:val="00733F51"/>
    <w:rsid w:val="0073768C"/>
    <w:rsid w:val="00737F0A"/>
    <w:rsid w:val="00737FE7"/>
    <w:rsid w:val="007409CE"/>
    <w:rsid w:val="00740CD7"/>
    <w:rsid w:val="007417D3"/>
    <w:rsid w:val="0074197D"/>
    <w:rsid w:val="00741B3E"/>
    <w:rsid w:val="00741C14"/>
    <w:rsid w:val="00742BAE"/>
    <w:rsid w:val="007430AC"/>
    <w:rsid w:val="007435CF"/>
    <w:rsid w:val="00743653"/>
    <w:rsid w:val="00743D12"/>
    <w:rsid w:val="00743F50"/>
    <w:rsid w:val="00744D51"/>
    <w:rsid w:val="00744F68"/>
    <w:rsid w:val="007453C7"/>
    <w:rsid w:val="007464CA"/>
    <w:rsid w:val="007464DF"/>
    <w:rsid w:val="0074663F"/>
    <w:rsid w:val="00746A4D"/>
    <w:rsid w:val="00750666"/>
    <w:rsid w:val="00750DA7"/>
    <w:rsid w:val="00751E08"/>
    <w:rsid w:val="00752374"/>
    <w:rsid w:val="00753F52"/>
    <w:rsid w:val="0075404F"/>
    <w:rsid w:val="00754729"/>
    <w:rsid w:val="0075641D"/>
    <w:rsid w:val="00756734"/>
    <w:rsid w:val="00756EC2"/>
    <w:rsid w:val="00757200"/>
    <w:rsid w:val="00757209"/>
    <w:rsid w:val="00760844"/>
    <w:rsid w:val="00760BD1"/>
    <w:rsid w:val="007613B4"/>
    <w:rsid w:val="0076145E"/>
    <w:rsid w:val="00762CEE"/>
    <w:rsid w:val="007632AC"/>
    <w:rsid w:val="00763497"/>
    <w:rsid w:val="00765050"/>
    <w:rsid w:val="00765A25"/>
    <w:rsid w:val="00766AA7"/>
    <w:rsid w:val="00767123"/>
    <w:rsid w:val="007707A4"/>
    <w:rsid w:val="00770AC2"/>
    <w:rsid w:val="0077220D"/>
    <w:rsid w:val="00774D6E"/>
    <w:rsid w:val="007752CC"/>
    <w:rsid w:val="00776F6A"/>
    <w:rsid w:val="00777077"/>
    <w:rsid w:val="0077708E"/>
    <w:rsid w:val="007772E8"/>
    <w:rsid w:val="00781494"/>
    <w:rsid w:val="00781588"/>
    <w:rsid w:val="0078177C"/>
    <w:rsid w:val="007836A8"/>
    <w:rsid w:val="00784612"/>
    <w:rsid w:val="00784DB1"/>
    <w:rsid w:val="00785032"/>
    <w:rsid w:val="007851AE"/>
    <w:rsid w:val="00786710"/>
    <w:rsid w:val="00787738"/>
    <w:rsid w:val="007878E5"/>
    <w:rsid w:val="00790B5C"/>
    <w:rsid w:val="0079158D"/>
    <w:rsid w:val="00791DCC"/>
    <w:rsid w:val="007951E4"/>
    <w:rsid w:val="00797462"/>
    <w:rsid w:val="007974E7"/>
    <w:rsid w:val="007A039A"/>
    <w:rsid w:val="007A1653"/>
    <w:rsid w:val="007A17B4"/>
    <w:rsid w:val="007A5012"/>
    <w:rsid w:val="007A53DF"/>
    <w:rsid w:val="007A57DA"/>
    <w:rsid w:val="007A5840"/>
    <w:rsid w:val="007A58D2"/>
    <w:rsid w:val="007A62D7"/>
    <w:rsid w:val="007B0300"/>
    <w:rsid w:val="007B1AA6"/>
    <w:rsid w:val="007B2CAD"/>
    <w:rsid w:val="007B35A2"/>
    <w:rsid w:val="007B37E1"/>
    <w:rsid w:val="007B3B76"/>
    <w:rsid w:val="007B4229"/>
    <w:rsid w:val="007B4D53"/>
    <w:rsid w:val="007B50FE"/>
    <w:rsid w:val="007B5820"/>
    <w:rsid w:val="007B5BC7"/>
    <w:rsid w:val="007B61F2"/>
    <w:rsid w:val="007B636A"/>
    <w:rsid w:val="007B70B0"/>
    <w:rsid w:val="007B741B"/>
    <w:rsid w:val="007C005D"/>
    <w:rsid w:val="007C09CB"/>
    <w:rsid w:val="007C0DD5"/>
    <w:rsid w:val="007C0E59"/>
    <w:rsid w:val="007C1B38"/>
    <w:rsid w:val="007C1FEB"/>
    <w:rsid w:val="007C2058"/>
    <w:rsid w:val="007C2C61"/>
    <w:rsid w:val="007C322E"/>
    <w:rsid w:val="007C6530"/>
    <w:rsid w:val="007C6887"/>
    <w:rsid w:val="007C6CB1"/>
    <w:rsid w:val="007C7591"/>
    <w:rsid w:val="007C7DEE"/>
    <w:rsid w:val="007C7F37"/>
    <w:rsid w:val="007D0336"/>
    <w:rsid w:val="007D1B40"/>
    <w:rsid w:val="007D1F06"/>
    <w:rsid w:val="007D2854"/>
    <w:rsid w:val="007D29E0"/>
    <w:rsid w:val="007D2DD6"/>
    <w:rsid w:val="007D59D4"/>
    <w:rsid w:val="007D6787"/>
    <w:rsid w:val="007D7009"/>
    <w:rsid w:val="007E0085"/>
    <w:rsid w:val="007E3314"/>
    <w:rsid w:val="007E3366"/>
    <w:rsid w:val="007E3371"/>
    <w:rsid w:val="007E7CCA"/>
    <w:rsid w:val="007E7F8D"/>
    <w:rsid w:val="007F0EE4"/>
    <w:rsid w:val="007F10D2"/>
    <w:rsid w:val="007F1891"/>
    <w:rsid w:val="007F1CF6"/>
    <w:rsid w:val="007F21D9"/>
    <w:rsid w:val="007F27A5"/>
    <w:rsid w:val="007F2ECA"/>
    <w:rsid w:val="007F37B8"/>
    <w:rsid w:val="007F4076"/>
    <w:rsid w:val="007F4E05"/>
    <w:rsid w:val="007F5682"/>
    <w:rsid w:val="007F62F9"/>
    <w:rsid w:val="007F780F"/>
    <w:rsid w:val="007F7899"/>
    <w:rsid w:val="007F7E54"/>
    <w:rsid w:val="0080084A"/>
    <w:rsid w:val="008009C2"/>
    <w:rsid w:val="008012F4"/>
    <w:rsid w:val="0080190F"/>
    <w:rsid w:val="00801D4B"/>
    <w:rsid w:val="008022D3"/>
    <w:rsid w:val="00802E63"/>
    <w:rsid w:val="00803573"/>
    <w:rsid w:val="008046D5"/>
    <w:rsid w:val="008048E7"/>
    <w:rsid w:val="00805264"/>
    <w:rsid w:val="00805749"/>
    <w:rsid w:val="00806530"/>
    <w:rsid w:val="00806576"/>
    <w:rsid w:val="0080698B"/>
    <w:rsid w:val="008076E9"/>
    <w:rsid w:val="008123FB"/>
    <w:rsid w:val="00812DE0"/>
    <w:rsid w:val="008133F0"/>
    <w:rsid w:val="00813BE6"/>
    <w:rsid w:val="00813C79"/>
    <w:rsid w:val="008156FB"/>
    <w:rsid w:val="0081652E"/>
    <w:rsid w:val="008172BC"/>
    <w:rsid w:val="00817C74"/>
    <w:rsid w:val="0082065B"/>
    <w:rsid w:val="00821527"/>
    <w:rsid w:val="00822638"/>
    <w:rsid w:val="00822CAA"/>
    <w:rsid w:val="00822EFF"/>
    <w:rsid w:val="0082362D"/>
    <w:rsid w:val="008237AD"/>
    <w:rsid w:val="00826945"/>
    <w:rsid w:val="00827760"/>
    <w:rsid w:val="00827D76"/>
    <w:rsid w:val="00830F6E"/>
    <w:rsid w:val="0083105B"/>
    <w:rsid w:val="008313DC"/>
    <w:rsid w:val="00833DCB"/>
    <w:rsid w:val="00833F7E"/>
    <w:rsid w:val="00834736"/>
    <w:rsid w:val="008352D5"/>
    <w:rsid w:val="0083541B"/>
    <w:rsid w:val="00835F94"/>
    <w:rsid w:val="00837F6E"/>
    <w:rsid w:val="00844788"/>
    <w:rsid w:val="00845625"/>
    <w:rsid w:val="00845792"/>
    <w:rsid w:val="0084580F"/>
    <w:rsid w:val="0084640D"/>
    <w:rsid w:val="00846F33"/>
    <w:rsid w:val="00850AEC"/>
    <w:rsid w:val="00850B86"/>
    <w:rsid w:val="008511C5"/>
    <w:rsid w:val="00851A7E"/>
    <w:rsid w:val="00852620"/>
    <w:rsid w:val="00854086"/>
    <w:rsid w:val="00854C8A"/>
    <w:rsid w:val="008604A0"/>
    <w:rsid w:val="00860A31"/>
    <w:rsid w:val="00860FA7"/>
    <w:rsid w:val="008628DE"/>
    <w:rsid w:val="008631A0"/>
    <w:rsid w:val="00863699"/>
    <w:rsid w:val="00864698"/>
    <w:rsid w:val="00864946"/>
    <w:rsid w:val="008650AB"/>
    <w:rsid w:val="008654DD"/>
    <w:rsid w:val="00865B77"/>
    <w:rsid w:val="0086644C"/>
    <w:rsid w:val="00866F5E"/>
    <w:rsid w:val="008678A3"/>
    <w:rsid w:val="00867E19"/>
    <w:rsid w:val="00872B9B"/>
    <w:rsid w:val="008733D5"/>
    <w:rsid w:val="00873E4A"/>
    <w:rsid w:val="00874320"/>
    <w:rsid w:val="00876EA8"/>
    <w:rsid w:val="00877A38"/>
    <w:rsid w:val="0088069E"/>
    <w:rsid w:val="00881DC2"/>
    <w:rsid w:val="008826F8"/>
    <w:rsid w:val="008828C8"/>
    <w:rsid w:val="00882A9A"/>
    <w:rsid w:val="00882C34"/>
    <w:rsid w:val="00883C09"/>
    <w:rsid w:val="00884CD7"/>
    <w:rsid w:val="008850AA"/>
    <w:rsid w:val="0088599F"/>
    <w:rsid w:val="00885B35"/>
    <w:rsid w:val="00885DEA"/>
    <w:rsid w:val="0088613B"/>
    <w:rsid w:val="00886C69"/>
    <w:rsid w:val="00890065"/>
    <w:rsid w:val="00890BA5"/>
    <w:rsid w:val="00892F9D"/>
    <w:rsid w:val="008931D2"/>
    <w:rsid w:val="00893B0F"/>
    <w:rsid w:val="00894BCC"/>
    <w:rsid w:val="00894C78"/>
    <w:rsid w:val="00895FD2"/>
    <w:rsid w:val="0089637F"/>
    <w:rsid w:val="00896388"/>
    <w:rsid w:val="008967E2"/>
    <w:rsid w:val="00896D04"/>
    <w:rsid w:val="00897408"/>
    <w:rsid w:val="008974A5"/>
    <w:rsid w:val="008A2B52"/>
    <w:rsid w:val="008A2CCB"/>
    <w:rsid w:val="008A2CCF"/>
    <w:rsid w:val="008A34C3"/>
    <w:rsid w:val="008A395E"/>
    <w:rsid w:val="008A41A3"/>
    <w:rsid w:val="008A4441"/>
    <w:rsid w:val="008A554D"/>
    <w:rsid w:val="008A5562"/>
    <w:rsid w:val="008A6388"/>
    <w:rsid w:val="008A646F"/>
    <w:rsid w:val="008B0052"/>
    <w:rsid w:val="008B02EE"/>
    <w:rsid w:val="008B16A8"/>
    <w:rsid w:val="008B21C6"/>
    <w:rsid w:val="008B3E1E"/>
    <w:rsid w:val="008B3E2D"/>
    <w:rsid w:val="008B3F9E"/>
    <w:rsid w:val="008B5C00"/>
    <w:rsid w:val="008B65BE"/>
    <w:rsid w:val="008B720B"/>
    <w:rsid w:val="008C01D5"/>
    <w:rsid w:val="008C083C"/>
    <w:rsid w:val="008C1283"/>
    <w:rsid w:val="008C12E5"/>
    <w:rsid w:val="008C134A"/>
    <w:rsid w:val="008C160A"/>
    <w:rsid w:val="008C2EDD"/>
    <w:rsid w:val="008C341E"/>
    <w:rsid w:val="008C345C"/>
    <w:rsid w:val="008C589B"/>
    <w:rsid w:val="008C69F1"/>
    <w:rsid w:val="008D08A3"/>
    <w:rsid w:val="008D1D23"/>
    <w:rsid w:val="008D1F50"/>
    <w:rsid w:val="008D254F"/>
    <w:rsid w:val="008D29D1"/>
    <w:rsid w:val="008D2A87"/>
    <w:rsid w:val="008D38DE"/>
    <w:rsid w:val="008D38F7"/>
    <w:rsid w:val="008D3C70"/>
    <w:rsid w:val="008D6974"/>
    <w:rsid w:val="008D7E2E"/>
    <w:rsid w:val="008E09B9"/>
    <w:rsid w:val="008E0BC7"/>
    <w:rsid w:val="008E27E0"/>
    <w:rsid w:val="008E4D1F"/>
    <w:rsid w:val="008E507C"/>
    <w:rsid w:val="008E672D"/>
    <w:rsid w:val="008F0C82"/>
    <w:rsid w:val="008F0F74"/>
    <w:rsid w:val="008F4DF0"/>
    <w:rsid w:val="008F4FC0"/>
    <w:rsid w:val="008F5413"/>
    <w:rsid w:val="008F5F01"/>
    <w:rsid w:val="008F6021"/>
    <w:rsid w:val="008F6682"/>
    <w:rsid w:val="008F7A14"/>
    <w:rsid w:val="00901021"/>
    <w:rsid w:val="0090157A"/>
    <w:rsid w:val="009023C5"/>
    <w:rsid w:val="00902EF7"/>
    <w:rsid w:val="00905039"/>
    <w:rsid w:val="0090545B"/>
    <w:rsid w:val="00905CB3"/>
    <w:rsid w:val="009061ED"/>
    <w:rsid w:val="00906882"/>
    <w:rsid w:val="00907217"/>
    <w:rsid w:val="00910427"/>
    <w:rsid w:val="00910450"/>
    <w:rsid w:val="00910CCE"/>
    <w:rsid w:val="00915079"/>
    <w:rsid w:val="009157F4"/>
    <w:rsid w:val="009164FB"/>
    <w:rsid w:val="009168B6"/>
    <w:rsid w:val="00916AB0"/>
    <w:rsid w:val="009209FC"/>
    <w:rsid w:val="00920C50"/>
    <w:rsid w:val="0092180A"/>
    <w:rsid w:val="009223A1"/>
    <w:rsid w:val="00922BEC"/>
    <w:rsid w:val="00924128"/>
    <w:rsid w:val="00924BCC"/>
    <w:rsid w:val="00925609"/>
    <w:rsid w:val="009264EB"/>
    <w:rsid w:val="00927B44"/>
    <w:rsid w:val="009303CB"/>
    <w:rsid w:val="00930662"/>
    <w:rsid w:val="00931E3D"/>
    <w:rsid w:val="00933083"/>
    <w:rsid w:val="009345A2"/>
    <w:rsid w:val="00936975"/>
    <w:rsid w:val="00937A17"/>
    <w:rsid w:val="00937AC1"/>
    <w:rsid w:val="00937F74"/>
    <w:rsid w:val="00941A44"/>
    <w:rsid w:val="00941B99"/>
    <w:rsid w:val="00941E6C"/>
    <w:rsid w:val="00943659"/>
    <w:rsid w:val="009441D9"/>
    <w:rsid w:val="009445B3"/>
    <w:rsid w:val="00946823"/>
    <w:rsid w:val="009509F6"/>
    <w:rsid w:val="00951512"/>
    <w:rsid w:val="009518E9"/>
    <w:rsid w:val="00952FDB"/>
    <w:rsid w:val="00953217"/>
    <w:rsid w:val="00953E56"/>
    <w:rsid w:val="00953F7B"/>
    <w:rsid w:val="009552FA"/>
    <w:rsid w:val="00957E59"/>
    <w:rsid w:val="00960109"/>
    <w:rsid w:val="00960ABF"/>
    <w:rsid w:val="00960D96"/>
    <w:rsid w:val="009617FA"/>
    <w:rsid w:val="0096183F"/>
    <w:rsid w:val="00961A69"/>
    <w:rsid w:val="00961DD2"/>
    <w:rsid w:val="009620B3"/>
    <w:rsid w:val="00962A22"/>
    <w:rsid w:val="00963132"/>
    <w:rsid w:val="00964483"/>
    <w:rsid w:val="00964DC4"/>
    <w:rsid w:val="009658F5"/>
    <w:rsid w:val="00965A3D"/>
    <w:rsid w:val="009679FA"/>
    <w:rsid w:val="009717E8"/>
    <w:rsid w:val="00973168"/>
    <w:rsid w:val="00973C46"/>
    <w:rsid w:val="009805D2"/>
    <w:rsid w:val="00980781"/>
    <w:rsid w:val="009807E0"/>
    <w:rsid w:val="0098086C"/>
    <w:rsid w:val="00983886"/>
    <w:rsid w:val="00984F00"/>
    <w:rsid w:val="00985A64"/>
    <w:rsid w:val="00985AC1"/>
    <w:rsid w:val="00986313"/>
    <w:rsid w:val="00987DC0"/>
    <w:rsid w:val="00987F06"/>
    <w:rsid w:val="00991BC8"/>
    <w:rsid w:val="00991BCF"/>
    <w:rsid w:val="0099327F"/>
    <w:rsid w:val="00995C35"/>
    <w:rsid w:val="009962B0"/>
    <w:rsid w:val="009962EE"/>
    <w:rsid w:val="009A010C"/>
    <w:rsid w:val="009A0118"/>
    <w:rsid w:val="009A236E"/>
    <w:rsid w:val="009A2557"/>
    <w:rsid w:val="009A30DC"/>
    <w:rsid w:val="009A3187"/>
    <w:rsid w:val="009A3517"/>
    <w:rsid w:val="009A352C"/>
    <w:rsid w:val="009A439E"/>
    <w:rsid w:val="009A4505"/>
    <w:rsid w:val="009A508D"/>
    <w:rsid w:val="009A697A"/>
    <w:rsid w:val="009B10B7"/>
    <w:rsid w:val="009B1CE4"/>
    <w:rsid w:val="009B4E55"/>
    <w:rsid w:val="009B6184"/>
    <w:rsid w:val="009B7447"/>
    <w:rsid w:val="009B783A"/>
    <w:rsid w:val="009C1028"/>
    <w:rsid w:val="009C105B"/>
    <w:rsid w:val="009C12CE"/>
    <w:rsid w:val="009C1EE3"/>
    <w:rsid w:val="009C214D"/>
    <w:rsid w:val="009C47A5"/>
    <w:rsid w:val="009C4863"/>
    <w:rsid w:val="009C4BEE"/>
    <w:rsid w:val="009C550B"/>
    <w:rsid w:val="009C5A30"/>
    <w:rsid w:val="009C5ACB"/>
    <w:rsid w:val="009C620A"/>
    <w:rsid w:val="009C6282"/>
    <w:rsid w:val="009C6F31"/>
    <w:rsid w:val="009C73E4"/>
    <w:rsid w:val="009C78AD"/>
    <w:rsid w:val="009D0F0B"/>
    <w:rsid w:val="009D199D"/>
    <w:rsid w:val="009D51F3"/>
    <w:rsid w:val="009D55C3"/>
    <w:rsid w:val="009D6DD3"/>
    <w:rsid w:val="009D70FC"/>
    <w:rsid w:val="009D7D5C"/>
    <w:rsid w:val="009E0B87"/>
    <w:rsid w:val="009E0BE7"/>
    <w:rsid w:val="009E11A7"/>
    <w:rsid w:val="009E2CE7"/>
    <w:rsid w:val="009E2E09"/>
    <w:rsid w:val="009E4346"/>
    <w:rsid w:val="009E51E3"/>
    <w:rsid w:val="009E6694"/>
    <w:rsid w:val="009E7350"/>
    <w:rsid w:val="009E75D3"/>
    <w:rsid w:val="009F03E5"/>
    <w:rsid w:val="009F1D5A"/>
    <w:rsid w:val="009F34C5"/>
    <w:rsid w:val="009F37C1"/>
    <w:rsid w:val="009F4596"/>
    <w:rsid w:val="009F584C"/>
    <w:rsid w:val="009F5B7B"/>
    <w:rsid w:val="009F60EC"/>
    <w:rsid w:val="009F6F44"/>
    <w:rsid w:val="00A000C9"/>
    <w:rsid w:val="00A02809"/>
    <w:rsid w:val="00A032EF"/>
    <w:rsid w:val="00A04AF2"/>
    <w:rsid w:val="00A04E5D"/>
    <w:rsid w:val="00A060B5"/>
    <w:rsid w:val="00A06C18"/>
    <w:rsid w:val="00A070D8"/>
    <w:rsid w:val="00A071E9"/>
    <w:rsid w:val="00A07478"/>
    <w:rsid w:val="00A07A92"/>
    <w:rsid w:val="00A114EE"/>
    <w:rsid w:val="00A1199D"/>
    <w:rsid w:val="00A126E8"/>
    <w:rsid w:val="00A14D27"/>
    <w:rsid w:val="00A14DA4"/>
    <w:rsid w:val="00A152E4"/>
    <w:rsid w:val="00A17A5E"/>
    <w:rsid w:val="00A2089E"/>
    <w:rsid w:val="00A2177F"/>
    <w:rsid w:val="00A22490"/>
    <w:rsid w:val="00A22CC6"/>
    <w:rsid w:val="00A23E55"/>
    <w:rsid w:val="00A241DE"/>
    <w:rsid w:val="00A25823"/>
    <w:rsid w:val="00A25CF1"/>
    <w:rsid w:val="00A25E31"/>
    <w:rsid w:val="00A25EEB"/>
    <w:rsid w:val="00A26394"/>
    <w:rsid w:val="00A27FA6"/>
    <w:rsid w:val="00A31487"/>
    <w:rsid w:val="00A325E9"/>
    <w:rsid w:val="00A332A9"/>
    <w:rsid w:val="00A33873"/>
    <w:rsid w:val="00A33F88"/>
    <w:rsid w:val="00A350A7"/>
    <w:rsid w:val="00A35D4B"/>
    <w:rsid w:val="00A36217"/>
    <w:rsid w:val="00A362AD"/>
    <w:rsid w:val="00A37507"/>
    <w:rsid w:val="00A375A5"/>
    <w:rsid w:val="00A3782D"/>
    <w:rsid w:val="00A40BF3"/>
    <w:rsid w:val="00A42DEA"/>
    <w:rsid w:val="00A4448E"/>
    <w:rsid w:val="00A44665"/>
    <w:rsid w:val="00A44715"/>
    <w:rsid w:val="00A45512"/>
    <w:rsid w:val="00A460AC"/>
    <w:rsid w:val="00A50A24"/>
    <w:rsid w:val="00A51A40"/>
    <w:rsid w:val="00A5247B"/>
    <w:rsid w:val="00A52C0D"/>
    <w:rsid w:val="00A54442"/>
    <w:rsid w:val="00A553E7"/>
    <w:rsid w:val="00A5587E"/>
    <w:rsid w:val="00A56A85"/>
    <w:rsid w:val="00A578D6"/>
    <w:rsid w:val="00A61B68"/>
    <w:rsid w:val="00A61DCB"/>
    <w:rsid w:val="00A621BB"/>
    <w:rsid w:val="00A63DF5"/>
    <w:rsid w:val="00A64EA4"/>
    <w:rsid w:val="00A65D3C"/>
    <w:rsid w:val="00A66899"/>
    <w:rsid w:val="00A6744D"/>
    <w:rsid w:val="00A674E4"/>
    <w:rsid w:val="00A67DAE"/>
    <w:rsid w:val="00A7016E"/>
    <w:rsid w:val="00A702C7"/>
    <w:rsid w:val="00A7093C"/>
    <w:rsid w:val="00A70FD1"/>
    <w:rsid w:val="00A7171E"/>
    <w:rsid w:val="00A71896"/>
    <w:rsid w:val="00A71900"/>
    <w:rsid w:val="00A72C1E"/>
    <w:rsid w:val="00A74802"/>
    <w:rsid w:val="00A749AE"/>
    <w:rsid w:val="00A758D7"/>
    <w:rsid w:val="00A76067"/>
    <w:rsid w:val="00A762D5"/>
    <w:rsid w:val="00A767B7"/>
    <w:rsid w:val="00A7709C"/>
    <w:rsid w:val="00A77E85"/>
    <w:rsid w:val="00A808A9"/>
    <w:rsid w:val="00A83743"/>
    <w:rsid w:val="00A8401D"/>
    <w:rsid w:val="00A84853"/>
    <w:rsid w:val="00A84B0B"/>
    <w:rsid w:val="00A85710"/>
    <w:rsid w:val="00A859FE"/>
    <w:rsid w:val="00A875BF"/>
    <w:rsid w:val="00A87B97"/>
    <w:rsid w:val="00A87C15"/>
    <w:rsid w:val="00A911F8"/>
    <w:rsid w:val="00A913EA"/>
    <w:rsid w:val="00A92CF2"/>
    <w:rsid w:val="00A931D1"/>
    <w:rsid w:val="00A95317"/>
    <w:rsid w:val="00A95C1C"/>
    <w:rsid w:val="00AA0374"/>
    <w:rsid w:val="00AA05F4"/>
    <w:rsid w:val="00AA065A"/>
    <w:rsid w:val="00AA0AB8"/>
    <w:rsid w:val="00AA17A3"/>
    <w:rsid w:val="00AA2A30"/>
    <w:rsid w:val="00AA3432"/>
    <w:rsid w:val="00AA34C6"/>
    <w:rsid w:val="00AA3627"/>
    <w:rsid w:val="00AA3DBB"/>
    <w:rsid w:val="00AA690D"/>
    <w:rsid w:val="00AA7625"/>
    <w:rsid w:val="00AB058A"/>
    <w:rsid w:val="00AB0A6A"/>
    <w:rsid w:val="00AB1320"/>
    <w:rsid w:val="00AB16D4"/>
    <w:rsid w:val="00AB1F8B"/>
    <w:rsid w:val="00AB2117"/>
    <w:rsid w:val="00AB2F0B"/>
    <w:rsid w:val="00AB30DD"/>
    <w:rsid w:val="00AB331B"/>
    <w:rsid w:val="00AB3E13"/>
    <w:rsid w:val="00AB4A16"/>
    <w:rsid w:val="00AB4C62"/>
    <w:rsid w:val="00AB5C9E"/>
    <w:rsid w:val="00AC0A6A"/>
    <w:rsid w:val="00AC1B46"/>
    <w:rsid w:val="00AC232A"/>
    <w:rsid w:val="00AC2E62"/>
    <w:rsid w:val="00AC4241"/>
    <w:rsid w:val="00AC5EAB"/>
    <w:rsid w:val="00AC6161"/>
    <w:rsid w:val="00AD0A36"/>
    <w:rsid w:val="00AD1AF0"/>
    <w:rsid w:val="00AD1FFA"/>
    <w:rsid w:val="00AD4ACC"/>
    <w:rsid w:val="00AD4DB8"/>
    <w:rsid w:val="00AD63E7"/>
    <w:rsid w:val="00AD65B7"/>
    <w:rsid w:val="00AD71FF"/>
    <w:rsid w:val="00AE1F9F"/>
    <w:rsid w:val="00AE20CD"/>
    <w:rsid w:val="00AE357C"/>
    <w:rsid w:val="00AE38C4"/>
    <w:rsid w:val="00AE3AF4"/>
    <w:rsid w:val="00AE47B2"/>
    <w:rsid w:val="00AE5890"/>
    <w:rsid w:val="00AE732A"/>
    <w:rsid w:val="00AF1061"/>
    <w:rsid w:val="00AF19C2"/>
    <w:rsid w:val="00AF1D40"/>
    <w:rsid w:val="00AF2A5A"/>
    <w:rsid w:val="00AF3B78"/>
    <w:rsid w:val="00AF5508"/>
    <w:rsid w:val="00AF551A"/>
    <w:rsid w:val="00AF6A46"/>
    <w:rsid w:val="00AF74EC"/>
    <w:rsid w:val="00AF7C0A"/>
    <w:rsid w:val="00AF7C24"/>
    <w:rsid w:val="00B007E5"/>
    <w:rsid w:val="00B00D0A"/>
    <w:rsid w:val="00B011A2"/>
    <w:rsid w:val="00B017A1"/>
    <w:rsid w:val="00B028E7"/>
    <w:rsid w:val="00B03E0A"/>
    <w:rsid w:val="00B04E05"/>
    <w:rsid w:val="00B06C6E"/>
    <w:rsid w:val="00B07D1D"/>
    <w:rsid w:val="00B07DD0"/>
    <w:rsid w:val="00B1104E"/>
    <w:rsid w:val="00B11435"/>
    <w:rsid w:val="00B11525"/>
    <w:rsid w:val="00B11923"/>
    <w:rsid w:val="00B13353"/>
    <w:rsid w:val="00B138D3"/>
    <w:rsid w:val="00B1448C"/>
    <w:rsid w:val="00B14978"/>
    <w:rsid w:val="00B156F8"/>
    <w:rsid w:val="00B17061"/>
    <w:rsid w:val="00B17B18"/>
    <w:rsid w:val="00B20920"/>
    <w:rsid w:val="00B22639"/>
    <w:rsid w:val="00B22C03"/>
    <w:rsid w:val="00B22C82"/>
    <w:rsid w:val="00B241D0"/>
    <w:rsid w:val="00B245E7"/>
    <w:rsid w:val="00B25548"/>
    <w:rsid w:val="00B26A99"/>
    <w:rsid w:val="00B26FE8"/>
    <w:rsid w:val="00B276A8"/>
    <w:rsid w:val="00B27E39"/>
    <w:rsid w:val="00B32D6E"/>
    <w:rsid w:val="00B3331C"/>
    <w:rsid w:val="00B338CF"/>
    <w:rsid w:val="00B339BB"/>
    <w:rsid w:val="00B34823"/>
    <w:rsid w:val="00B35FFC"/>
    <w:rsid w:val="00B36903"/>
    <w:rsid w:val="00B3735F"/>
    <w:rsid w:val="00B3789C"/>
    <w:rsid w:val="00B40780"/>
    <w:rsid w:val="00B409D3"/>
    <w:rsid w:val="00B41ADC"/>
    <w:rsid w:val="00B41B7A"/>
    <w:rsid w:val="00B42A40"/>
    <w:rsid w:val="00B42F87"/>
    <w:rsid w:val="00B447F1"/>
    <w:rsid w:val="00B44E48"/>
    <w:rsid w:val="00B46144"/>
    <w:rsid w:val="00B463EB"/>
    <w:rsid w:val="00B46AF7"/>
    <w:rsid w:val="00B50248"/>
    <w:rsid w:val="00B5063A"/>
    <w:rsid w:val="00B50845"/>
    <w:rsid w:val="00B50AD3"/>
    <w:rsid w:val="00B5203A"/>
    <w:rsid w:val="00B52923"/>
    <w:rsid w:val="00B52C7A"/>
    <w:rsid w:val="00B53CD9"/>
    <w:rsid w:val="00B54115"/>
    <w:rsid w:val="00B54B42"/>
    <w:rsid w:val="00B55FE1"/>
    <w:rsid w:val="00B56878"/>
    <w:rsid w:val="00B56FDF"/>
    <w:rsid w:val="00B57CD9"/>
    <w:rsid w:val="00B57F47"/>
    <w:rsid w:val="00B61CFF"/>
    <w:rsid w:val="00B6204F"/>
    <w:rsid w:val="00B62B49"/>
    <w:rsid w:val="00B64B6E"/>
    <w:rsid w:val="00B65230"/>
    <w:rsid w:val="00B6537D"/>
    <w:rsid w:val="00B65B3B"/>
    <w:rsid w:val="00B65BBA"/>
    <w:rsid w:val="00B65F59"/>
    <w:rsid w:val="00B66A71"/>
    <w:rsid w:val="00B67E74"/>
    <w:rsid w:val="00B67EB2"/>
    <w:rsid w:val="00B70A60"/>
    <w:rsid w:val="00B71484"/>
    <w:rsid w:val="00B76272"/>
    <w:rsid w:val="00B7744A"/>
    <w:rsid w:val="00B8240C"/>
    <w:rsid w:val="00B83B05"/>
    <w:rsid w:val="00B85BD7"/>
    <w:rsid w:val="00B873D0"/>
    <w:rsid w:val="00B87750"/>
    <w:rsid w:val="00B90619"/>
    <w:rsid w:val="00B911BA"/>
    <w:rsid w:val="00B919B7"/>
    <w:rsid w:val="00B93090"/>
    <w:rsid w:val="00B93441"/>
    <w:rsid w:val="00B937B2"/>
    <w:rsid w:val="00B93E55"/>
    <w:rsid w:val="00B93F61"/>
    <w:rsid w:val="00B93FCA"/>
    <w:rsid w:val="00B976A0"/>
    <w:rsid w:val="00B97F89"/>
    <w:rsid w:val="00BA151A"/>
    <w:rsid w:val="00BA3BAF"/>
    <w:rsid w:val="00BA4E10"/>
    <w:rsid w:val="00BA5CFB"/>
    <w:rsid w:val="00BA7C93"/>
    <w:rsid w:val="00BB28DA"/>
    <w:rsid w:val="00BB3B31"/>
    <w:rsid w:val="00BB3D50"/>
    <w:rsid w:val="00BB4FCF"/>
    <w:rsid w:val="00BB511C"/>
    <w:rsid w:val="00BB5A39"/>
    <w:rsid w:val="00BB716B"/>
    <w:rsid w:val="00BC0299"/>
    <w:rsid w:val="00BC0948"/>
    <w:rsid w:val="00BC1AD8"/>
    <w:rsid w:val="00BC37E6"/>
    <w:rsid w:val="00BC3D0C"/>
    <w:rsid w:val="00BC4F90"/>
    <w:rsid w:val="00BC583D"/>
    <w:rsid w:val="00BC5B00"/>
    <w:rsid w:val="00BC655C"/>
    <w:rsid w:val="00BC6A03"/>
    <w:rsid w:val="00BC7B78"/>
    <w:rsid w:val="00BD0903"/>
    <w:rsid w:val="00BD165B"/>
    <w:rsid w:val="00BD2B68"/>
    <w:rsid w:val="00BD4856"/>
    <w:rsid w:val="00BD4CD5"/>
    <w:rsid w:val="00BD5DDA"/>
    <w:rsid w:val="00BD717E"/>
    <w:rsid w:val="00BE171A"/>
    <w:rsid w:val="00BE1D5D"/>
    <w:rsid w:val="00BE1FDD"/>
    <w:rsid w:val="00BE2852"/>
    <w:rsid w:val="00BE31B7"/>
    <w:rsid w:val="00BE329E"/>
    <w:rsid w:val="00BE3697"/>
    <w:rsid w:val="00BE409B"/>
    <w:rsid w:val="00BE42F1"/>
    <w:rsid w:val="00BE4383"/>
    <w:rsid w:val="00BE4606"/>
    <w:rsid w:val="00BE4723"/>
    <w:rsid w:val="00BE47A2"/>
    <w:rsid w:val="00BE5E9D"/>
    <w:rsid w:val="00BE6B35"/>
    <w:rsid w:val="00BF01C9"/>
    <w:rsid w:val="00BF3677"/>
    <w:rsid w:val="00BF36E3"/>
    <w:rsid w:val="00BF46D2"/>
    <w:rsid w:val="00BF53C1"/>
    <w:rsid w:val="00BF6A6C"/>
    <w:rsid w:val="00C0140E"/>
    <w:rsid w:val="00C0151E"/>
    <w:rsid w:val="00C0182C"/>
    <w:rsid w:val="00C02743"/>
    <w:rsid w:val="00C0286D"/>
    <w:rsid w:val="00C0362E"/>
    <w:rsid w:val="00C04AD8"/>
    <w:rsid w:val="00C05049"/>
    <w:rsid w:val="00C051C3"/>
    <w:rsid w:val="00C05764"/>
    <w:rsid w:val="00C058E3"/>
    <w:rsid w:val="00C060DE"/>
    <w:rsid w:val="00C06230"/>
    <w:rsid w:val="00C07E91"/>
    <w:rsid w:val="00C110A5"/>
    <w:rsid w:val="00C1183C"/>
    <w:rsid w:val="00C1203F"/>
    <w:rsid w:val="00C1244A"/>
    <w:rsid w:val="00C13515"/>
    <w:rsid w:val="00C13700"/>
    <w:rsid w:val="00C139A3"/>
    <w:rsid w:val="00C13AFA"/>
    <w:rsid w:val="00C15436"/>
    <w:rsid w:val="00C163DB"/>
    <w:rsid w:val="00C17C7A"/>
    <w:rsid w:val="00C17DB6"/>
    <w:rsid w:val="00C20D7B"/>
    <w:rsid w:val="00C21E39"/>
    <w:rsid w:val="00C24344"/>
    <w:rsid w:val="00C2466C"/>
    <w:rsid w:val="00C25266"/>
    <w:rsid w:val="00C253CE"/>
    <w:rsid w:val="00C25795"/>
    <w:rsid w:val="00C258D6"/>
    <w:rsid w:val="00C25BA6"/>
    <w:rsid w:val="00C301F6"/>
    <w:rsid w:val="00C30912"/>
    <w:rsid w:val="00C31CF5"/>
    <w:rsid w:val="00C32335"/>
    <w:rsid w:val="00C33DBF"/>
    <w:rsid w:val="00C35A2D"/>
    <w:rsid w:val="00C36598"/>
    <w:rsid w:val="00C36E05"/>
    <w:rsid w:val="00C36F5F"/>
    <w:rsid w:val="00C4058E"/>
    <w:rsid w:val="00C409B2"/>
    <w:rsid w:val="00C42E2B"/>
    <w:rsid w:val="00C42EC0"/>
    <w:rsid w:val="00C4358F"/>
    <w:rsid w:val="00C455E0"/>
    <w:rsid w:val="00C473E5"/>
    <w:rsid w:val="00C4777F"/>
    <w:rsid w:val="00C5121F"/>
    <w:rsid w:val="00C51474"/>
    <w:rsid w:val="00C52E45"/>
    <w:rsid w:val="00C532AE"/>
    <w:rsid w:val="00C54E46"/>
    <w:rsid w:val="00C55B27"/>
    <w:rsid w:val="00C569D8"/>
    <w:rsid w:val="00C56EAD"/>
    <w:rsid w:val="00C56F1A"/>
    <w:rsid w:val="00C57A38"/>
    <w:rsid w:val="00C60D9D"/>
    <w:rsid w:val="00C60F45"/>
    <w:rsid w:val="00C61100"/>
    <w:rsid w:val="00C6229D"/>
    <w:rsid w:val="00C623F0"/>
    <w:rsid w:val="00C62EAD"/>
    <w:rsid w:val="00C63A3B"/>
    <w:rsid w:val="00C6509A"/>
    <w:rsid w:val="00C65B66"/>
    <w:rsid w:val="00C65B73"/>
    <w:rsid w:val="00C66294"/>
    <w:rsid w:val="00C670F3"/>
    <w:rsid w:val="00C678E7"/>
    <w:rsid w:val="00C7092F"/>
    <w:rsid w:val="00C70C4C"/>
    <w:rsid w:val="00C7101F"/>
    <w:rsid w:val="00C735C2"/>
    <w:rsid w:val="00C74138"/>
    <w:rsid w:val="00C76BB5"/>
    <w:rsid w:val="00C77831"/>
    <w:rsid w:val="00C77B43"/>
    <w:rsid w:val="00C817EF"/>
    <w:rsid w:val="00C82326"/>
    <w:rsid w:val="00C86D8D"/>
    <w:rsid w:val="00C87112"/>
    <w:rsid w:val="00C875AD"/>
    <w:rsid w:val="00C90391"/>
    <w:rsid w:val="00C90D28"/>
    <w:rsid w:val="00C91BF9"/>
    <w:rsid w:val="00C939CB"/>
    <w:rsid w:val="00C941AD"/>
    <w:rsid w:val="00C95644"/>
    <w:rsid w:val="00C97F18"/>
    <w:rsid w:val="00CA067F"/>
    <w:rsid w:val="00CA0AB2"/>
    <w:rsid w:val="00CA0AD0"/>
    <w:rsid w:val="00CA0FC4"/>
    <w:rsid w:val="00CA1BD7"/>
    <w:rsid w:val="00CA2291"/>
    <w:rsid w:val="00CA2E50"/>
    <w:rsid w:val="00CA3AFF"/>
    <w:rsid w:val="00CA46A4"/>
    <w:rsid w:val="00CA4742"/>
    <w:rsid w:val="00CA505E"/>
    <w:rsid w:val="00CA5CE2"/>
    <w:rsid w:val="00CA79A5"/>
    <w:rsid w:val="00CA7D90"/>
    <w:rsid w:val="00CB01CE"/>
    <w:rsid w:val="00CB0B67"/>
    <w:rsid w:val="00CB1ACA"/>
    <w:rsid w:val="00CB20E3"/>
    <w:rsid w:val="00CB261A"/>
    <w:rsid w:val="00CB2F89"/>
    <w:rsid w:val="00CB4006"/>
    <w:rsid w:val="00CB4C43"/>
    <w:rsid w:val="00CB4D2A"/>
    <w:rsid w:val="00CB4E49"/>
    <w:rsid w:val="00CB4F0C"/>
    <w:rsid w:val="00CB5C15"/>
    <w:rsid w:val="00CB69D5"/>
    <w:rsid w:val="00CC13F5"/>
    <w:rsid w:val="00CC165B"/>
    <w:rsid w:val="00CC195D"/>
    <w:rsid w:val="00CC21A6"/>
    <w:rsid w:val="00CC2E85"/>
    <w:rsid w:val="00CC38C8"/>
    <w:rsid w:val="00CC3D9E"/>
    <w:rsid w:val="00CC4500"/>
    <w:rsid w:val="00CC4A30"/>
    <w:rsid w:val="00CC4D02"/>
    <w:rsid w:val="00CC6946"/>
    <w:rsid w:val="00CC6FC1"/>
    <w:rsid w:val="00CD0537"/>
    <w:rsid w:val="00CD0BAE"/>
    <w:rsid w:val="00CD141A"/>
    <w:rsid w:val="00CD1D30"/>
    <w:rsid w:val="00CD2032"/>
    <w:rsid w:val="00CD302C"/>
    <w:rsid w:val="00CD489F"/>
    <w:rsid w:val="00CD6B3B"/>
    <w:rsid w:val="00CD711B"/>
    <w:rsid w:val="00CE15BE"/>
    <w:rsid w:val="00CE1F0F"/>
    <w:rsid w:val="00CE2E54"/>
    <w:rsid w:val="00CE4098"/>
    <w:rsid w:val="00CE6317"/>
    <w:rsid w:val="00CE6354"/>
    <w:rsid w:val="00CE77A4"/>
    <w:rsid w:val="00CE7803"/>
    <w:rsid w:val="00CF0B47"/>
    <w:rsid w:val="00CF1318"/>
    <w:rsid w:val="00CF26CA"/>
    <w:rsid w:val="00CF4764"/>
    <w:rsid w:val="00CF62FD"/>
    <w:rsid w:val="00CF7F77"/>
    <w:rsid w:val="00D00A09"/>
    <w:rsid w:val="00D036BF"/>
    <w:rsid w:val="00D0458E"/>
    <w:rsid w:val="00D05FB2"/>
    <w:rsid w:val="00D061CF"/>
    <w:rsid w:val="00D07A6E"/>
    <w:rsid w:val="00D10B7F"/>
    <w:rsid w:val="00D10E1E"/>
    <w:rsid w:val="00D11824"/>
    <w:rsid w:val="00D11BDE"/>
    <w:rsid w:val="00D12163"/>
    <w:rsid w:val="00D12E7E"/>
    <w:rsid w:val="00D12FDD"/>
    <w:rsid w:val="00D14876"/>
    <w:rsid w:val="00D15185"/>
    <w:rsid w:val="00D15899"/>
    <w:rsid w:val="00D16556"/>
    <w:rsid w:val="00D16586"/>
    <w:rsid w:val="00D16CF7"/>
    <w:rsid w:val="00D1712E"/>
    <w:rsid w:val="00D171A2"/>
    <w:rsid w:val="00D175BA"/>
    <w:rsid w:val="00D20FBF"/>
    <w:rsid w:val="00D2119F"/>
    <w:rsid w:val="00D21B81"/>
    <w:rsid w:val="00D22F29"/>
    <w:rsid w:val="00D26505"/>
    <w:rsid w:val="00D26A2C"/>
    <w:rsid w:val="00D31376"/>
    <w:rsid w:val="00D31E6A"/>
    <w:rsid w:val="00D31F1F"/>
    <w:rsid w:val="00D321CF"/>
    <w:rsid w:val="00D32DE3"/>
    <w:rsid w:val="00D32E61"/>
    <w:rsid w:val="00D330D5"/>
    <w:rsid w:val="00D345D0"/>
    <w:rsid w:val="00D34992"/>
    <w:rsid w:val="00D34A1C"/>
    <w:rsid w:val="00D3541B"/>
    <w:rsid w:val="00D35951"/>
    <w:rsid w:val="00D35999"/>
    <w:rsid w:val="00D36D7F"/>
    <w:rsid w:val="00D379B8"/>
    <w:rsid w:val="00D40CEB"/>
    <w:rsid w:val="00D40F4C"/>
    <w:rsid w:val="00D432E6"/>
    <w:rsid w:val="00D43AC2"/>
    <w:rsid w:val="00D4479B"/>
    <w:rsid w:val="00D45B4F"/>
    <w:rsid w:val="00D47144"/>
    <w:rsid w:val="00D474FD"/>
    <w:rsid w:val="00D5041B"/>
    <w:rsid w:val="00D51D73"/>
    <w:rsid w:val="00D51F81"/>
    <w:rsid w:val="00D52257"/>
    <w:rsid w:val="00D533D2"/>
    <w:rsid w:val="00D53591"/>
    <w:rsid w:val="00D53A1D"/>
    <w:rsid w:val="00D5407D"/>
    <w:rsid w:val="00D6161A"/>
    <w:rsid w:val="00D629D7"/>
    <w:rsid w:val="00D6386A"/>
    <w:rsid w:val="00D65AC4"/>
    <w:rsid w:val="00D65C96"/>
    <w:rsid w:val="00D67141"/>
    <w:rsid w:val="00D673B2"/>
    <w:rsid w:val="00D704A8"/>
    <w:rsid w:val="00D70912"/>
    <w:rsid w:val="00D73765"/>
    <w:rsid w:val="00D73893"/>
    <w:rsid w:val="00D74C4B"/>
    <w:rsid w:val="00D750F6"/>
    <w:rsid w:val="00D75BFF"/>
    <w:rsid w:val="00D75ED8"/>
    <w:rsid w:val="00D77218"/>
    <w:rsid w:val="00D77B58"/>
    <w:rsid w:val="00D805E0"/>
    <w:rsid w:val="00D80F36"/>
    <w:rsid w:val="00D81006"/>
    <w:rsid w:val="00D81554"/>
    <w:rsid w:val="00D833C4"/>
    <w:rsid w:val="00D8361B"/>
    <w:rsid w:val="00D83DE7"/>
    <w:rsid w:val="00D84D8A"/>
    <w:rsid w:val="00D85D05"/>
    <w:rsid w:val="00D86F69"/>
    <w:rsid w:val="00D875EA"/>
    <w:rsid w:val="00D903D8"/>
    <w:rsid w:val="00D9151E"/>
    <w:rsid w:val="00D92433"/>
    <w:rsid w:val="00D92BD5"/>
    <w:rsid w:val="00D94005"/>
    <w:rsid w:val="00D94EB5"/>
    <w:rsid w:val="00D951DB"/>
    <w:rsid w:val="00D9547F"/>
    <w:rsid w:val="00D95806"/>
    <w:rsid w:val="00D9721D"/>
    <w:rsid w:val="00D97798"/>
    <w:rsid w:val="00DA05A8"/>
    <w:rsid w:val="00DA21C0"/>
    <w:rsid w:val="00DA2F29"/>
    <w:rsid w:val="00DA75F8"/>
    <w:rsid w:val="00DA7928"/>
    <w:rsid w:val="00DA7F8E"/>
    <w:rsid w:val="00DB081D"/>
    <w:rsid w:val="00DB0BB5"/>
    <w:rsid w:val="00DB0FC2"/>
    <w:rsid w:val="00DB146B"/>
    <w:rsid w:val="00DB24AA"/>
    <w:rsid w:val="00DB316D"/>
    <w:rsid w:val="00DB3D4F"/>
    <w:rsid w:val="00DB48F2"/>
    <w:rsid w:val="00DB5187"/>
    <w:rsid w:val="00DB5243"/>
    <w:rsid w:val="00DB65B3"/>
    <w:rsid w:val="00DC016D"/>
    <w:rsid w:val="00DC0523"/>
    <w:rsid w:val="00DC06D5"/>
    <w:rsid w:val="00DC0B96"/>
    <w:rsid w:val="00DC2349"/>
    <w:rsid w:val="00DC2526"/>
    <w:rsid w:val="00DC4A63"/>
    <w:rsid w:val="00DC5926"/>
    <w:rsid w:val="00DC5A7B"/>
    <w:rsid w:val="00DC5EC0"/>
    <w:rsid w:val="00DD07FC"/>
    <w:rsid w:val="00DD1928"/>
    <w:rsid w:val="00DD2B37"/>
    <w:rsid w:val="00DD2CBE"/>
    <w:rsid w:val="00DD2CD8"/>
    <w:rsid w:val="00DD2F39"/>
    <w:rsid w:val="00DD3271"/>
    <w:rsid w:val="00DD35F8"/>
    <w:rsid w:val="00DD417B"/>
    <w:rsid w:val="00DD53E4"/>
    <w:rsid w:val="00DD6626"/>
    <w:rsid w:val="00DD79DD"/>
    <w:rsid w:val="00DE1252"/>
    <w:rsid w:val="00DE148F"/>
    <w:rsid w:val="00DE24C8"/>
    <w:rsid w:val="00DE40E5"/>
    <w:rsid w:val="00DE4853"/>
    <w:rsid w:val="00DE4C01"/>
    <w:rsid w:val="00DE67FB"/>
    <w:rsid w:val="00DE6824"/>
    <w:rsid w:val="00DE6DB2"/>
    <w:rsid w:val="00DE7A87"/>
    <w:rsid w:val="00DF1A89"/>
    <w:rsid w:val="00DF2FF8"/>
    <w:rsid w:val="00DF401A"/>
    <w:rsid w:val="00DF511A"/>
    <w:rsid w:val="00DF5B75"/>
    <w:rsid w:val="00DF6A98"/>
    <w:rsid w:val="00DF73CF"/>
    <w:rsid w:val="00E001F2"/>
    <w:rsid w:val="00E012C5"/>
    <w:rsid w:val="00E01C06"/>
    <w:rsid w:val="00E03133"/>
    <w:rsid w:val="00E04749"/>
    <w:rsid w:val="00E06154"/>
    <w:rsid w:val="00E12E66"/>
    <w:rsid w:val="00E136D6"/>
    <w:rsid w:val="00E14A7D"/>
    <w:rsid w:val="00E1507C"/>
    <w:rsid w:val="00E163C1"/>
    <w:rsid w:val="00E16626"/>
    <w:rsid w:val="00E16A92"/>
    <w:rsid w:val="00E16F8C"/>
    <w:rsid w:val="00E17F73"/>
    <w:rsid w:val="00E20C2F"/>
    <w:rsid w:val="00E22158"/>
    <w:rsid w:val="00E22E26"/>
    <w:rsid w:val="00E235FD"/>
    <w:rsid w:val="00E23B34"/>
    <w:rsid w:val="00E23C06"/>
    <w:rsid w:val="00E242A9"/>
    <w:rsid w:val="00E243F2"/>
    <w:rsid w:val="00E250D3"/>
    <w:rsid w:val="00E253E0"/>
    <w:rsid w:val="00E25538"/>
    <w:rsid w:val="00E26308"/>
    <w:rsid w:val="00E26F11"/>
    <w:rsid w:val="00E27C12"/>
    <w:rsid w:val="00E27F63"/>
    <w:rsid w:val="00E325B4"/>
    <w:rsid w:val="00E326FA"/>
    <w:rsid w:val="00E33610"/>
    <w:rsid w:val="00E33DF1"/>
    <w:rsid w:val="00E344A2"/>
    <w:rsid w:val="00E344DC"/>
    <w:rsid w:val="00E363CC"/>
    <w:rsid w:val="00E364EC"/>
    <w:rsid w:val="00E40794"/>
    <w:rsid w:val="00E40BE0"/>
    <w:rsid w:val="00E427C4"/>
    <w:rsid w:val="00E42AB8"/>
    <w:rsid w:val="00E43804"/>
    <w:rsid w:val="00E438B1"/>
    <w:rsid w:val="00E43C9D"/>
    <w:rsid w:val="00E4466B"/>
    <w:rsid w:val="00E44B57"/>
    <w:rsid w:val="00E44CDF"/>
    <w:rsid w:val="00E4517A"/>
    <w:rsid w:val="00E45863"/>
    <w:rsid w:val="00E45D94"/>
    <w:rsid w:val="00E4662C"/>
    <w:rsid w:val="00E47E7D"/>
    <w:rsid w:val="00E502A8"/>
    <w:rsid w:val="00E50EFE"/>
    <w:rsid w:val="00E52E67"/>
    <w:rsid w:val="00E56D12"/>
    <w:rsid w:val="00E56D70"/>
    <w:rsid w:val="00E57666"/>
    <w:rsid w:val="00E601F5"/>
    <w:rsid w:val="00E60751"/>
    <w:rsid w:val="00E60899"/>
    <w:rsid w:val="00E60960"/>
    <w:rsid w:val="00E60A59"/>
    <w:rsid w:val="00E60F99"/>
    <w:rsid w:val="00E63B69"/>
    <w:rsid w:val="00E63EC7"/>
    <w:rsid w:val="00E65391"/>
    <w:rsid w:val="00E653B3"/>
    <w:rsid w:val="00E65ED8"/>
    <w:rsid w:val="00E66201"/>
    <w:rsid w:val="00E67AE4"/>
    <w:rsid w:val="00E67E43"/>
    <w:rsid w:val="00E701D5"/>
    <w:rsid w:val="00E70B16"/>
    <w:rsid w:val="00E72F3E"/>
    <w:rsid w:val="00E732DE"/>
    <w:rsid w:val="00E73E48"/>
    <w:rsid w:val="00E75B13"/>
    <w:rsid w:val="00E761ED"/>
    <w:rsid w:val="00E7679B"/>
    <w:rsid w:val="00E806BA"/>
    <w:rsid w:val="00E8115C"/>
    <w:rsid w:val="00E83F27"/>
    <w:rsid w:val="00E84434"/>
    <w:rsid w:val="00E8473D"/>
    <w:rsid w:val="00E84EFB"/>
    <w:rsid w:val="00E86370"/>
    <w:rsid w:val="00E87A54"/>
    <w:rsid w:val="00E90D8D"/>
    <w:rsid w:val="00E91AD7"/>
    <w:rsid w:val="00E93A4B"/>
    <w:rsid w:val="00E9495E"/>
    <w:rsid w:val="00E94FEE"/>
    <w:rsid w:val="00E9621D"/>
    <w:rsid w:val="00E96B46"/>
    <w:rsid w:val="00E96BDF"/>
    <w:rsid w:val="00EA14D7"/>
    <w:rsid w:val="00EA2103"/>
    <w:rsid w:val="00EA29FD"/>
    <w:rsid w:val="00EA4DAA"/>
    <w:rsid w:val="00EA54B5"/>
    <w:rsid w:val="00EA64B5"/>
    <w:rsid w:val="00EA7312"/>
    <w:rsid w:val="00EA77AE"/>
    <w:rsid w:val="00EA77C0"/>
    <w:rsid w:val="00EA7F89"/>
    <w:rsid w:val="00EB1929"/>
    <w:rsid w:val="00EB1A48"/>
    <w:rsid w:val="00EB2C96"/>
    <w:rsid w:val="00EB3100"/>
    <w:rsid w:val="00EB336F"/>
    <w:rsid w:val="00EB57E1"/>
    <w:rsid w:val="00EB6AD6"/>
    <w:rsid w:val="00EB7B76"/>
    <w:rsid w:val="00EC14CD"/>
    <w:rsid w:val="00EC1C0C"/>
    <w:rsid w:val="00EC2806"/>
    <w:rsid w:val="00EC2E02"/>
    <w:rsid w:val="00EC52F4"/>
    <w:rsid w:val="00EC538A"/>
    <w:rsid w:val="00EC5FDD"/>
    <w:rsid w:val="00EC64DB"/>
    <w:rsid w:val="00ED0904"/>
    <w:rsid w:val="00ED6251"/>
    <w:rsid w:val="00ED70E8"/>
    <w:rsid w:val="00EE10E2"/>
    <w:rsid w:val="00EE1879"/>
    <w:rsid w:val="00EE1D8F"/>
    <w:rsid w:val="00EE2A6D"/>
    <w:rsid w:val="00EE354A"/>
    <w:rsid w:val="00EE3640"/>
    <w:rsid w:val="00EE40A1"/>
    <w:rsid w:val="00EE4691"/>
    <w:rsid w:val="00EE585C"/>
    <w:rsid w:val="00EE5A6E"/>
    <w:rsid w:val="00EE5D94"/>
    <w:rsid w:val="00EE5EEF"/>
    <w:rsid w:val="00EE6464"/>
    <w:rsid w:val="00EE701A"/>
    <w:rsid w:val="00EE7F0A"/>
    <w:rsid w:val="00EF13C2"/>
    <w:rsid w:val="00EF2717"/>
    <w:rsid w:val="00EF2EA1"/>
    <w:rsid w:val="00EF3989"/>
    <w:rsid w:val="00EF47B2"/>
    <w:rsid w:val="00EF49C5"/>
    <w:rsid w:val="00EF5227"/>
    <w:rsid w:val="00EF57EE"/>
    <w:rsid w:val="00EF5EB5"/>
    <w:rsid w:val="00EF618C"/>
    <w:rsid w:val="00EF7398"/>
    <w:rsid w:val="00EF7803"/>
    <w:rsid w:val="00F00B57"/>
    <w:rsid w:val="00F0185F"/>
    <w:rsid w:val="00F01BAB"/>
    <w:rsid w:val="00F02B21"/>
    <w:rsid w:val="00F02E56"/>
    <w:rsid w:val="00F03762"/>
    <w:rsid w:val="00F03A14"/>
    <w:rsid w:val="00F03BC4"/>
    <w:rsid w:val="00F0416D"/>
    <w:rsid w:val="00F058BF"/>
    <w:rsid w:val="00F0772E"/>
    <w:rsid w:val="00F07830"/>
    <w:rsid w:val="00F10141"/>
    <w:rsid w:val="00F12F53"/>
    <w:rsid w:val="00F1348B"/>
    <w:rsid w:val="00F13D3E"/>
    <w:rsid w:val="00F13D68"/>
    <w:rsid w:val="00F1499D"/>
    <w:rsid w:val="00F14CBA"/>
    <w:rsid w:val="00F15CB4"/>
    <w:rsid w:val="00F20F23"/>
    <w:rsid w:val="00F223F0"/>
    <w:rsid w:val="00F22BA4"/>
    <w:rsid w:val="00F22DE5"/>
    <w:rsid w:val="00F22DF4"/>
    <w:rsid w:val="00F26691"/>
    <w:rsid w:val="00F26B73"/>
    <w:rsid w:val="00F2726F"/>
    <w:rsid w:val="00F30F08"/>
    <w:rsid w:val="00F3191E"/>
    <w:rsid w:val="00F31C02"/>
    <w:rsid w:val="00F3231F"/>
    <w:rsid w:val="00F35774"/>
    <w:rsid w:val="00F35E3F"/>
    <w:rsid w:val="00F367CB"/>
    <w:rsid w:val="00F36E24"/>
    <w:rsid w:val="00F37601"/>
    <w:rsid w:val="00F41C54"/>
    <w:rsid w:val="00F4245C"/>
    <w:rsid w:val="00F43C15"/>
    <w:rsid w:val="00F4432D"/>
    <w:rsid w:val="00F44775"/>
    <w:rsid w:val="00F508C2"/>
    <w:rsid w:val="00F52A07"/>
    <w:rsid w:val="00F52D1D"/>
    <w:rsid w:val="00F5553F"/>
    <w:rsid w:val="00F5594D"/>
    <w:rsid w:val="00F56F57"/>
    <w:rsid w:val="00F6054E"/>
    <w:rsid w:val="00F605EC"/>
    <w:rsid w:val="00F606AF"/>
    <w:rsid w:val="00F60B04"/>
    <w:rsid w:val="00F61541"/>
    <w:rsid w:val="00F61B9F"/>
    <w:rsid w:val="00F64C58"/>
    <w:rsid w:val="00F6559E"/>
    <w:rsid w:val="00F65BA7"/>
    <w:rsid w:val="00F65E08"/>
    <w:rsid w:val="00F66902"/>
    <w:rsid w:val="00F67472"/>
    <w:rsid w:val="00F718F6"/>
    <w:rsid w:val="00F7205C"/>
    <w:rsid w:val="00F736FC"/>
    <w:rsid w:val="00F74600"/>
    <w:rsid w:val="00F75D93"/>
    <w:rsid w:val="00F76C57"/>
    <w:rsid w:val="00F77C3A"/>
    <w:rsid w:val="00F80D22"/>
    <w:rsid w:val="00F81B38"/>
    <w:rsid w:val="00F834B4"/>
    <w:rsid w:val="00F84383"/>
    <w:rsid w:val="00F84EB6"/>
    <w:rsid w:val="00F85580"/>
    <w:rsid w:val="00F861C2"/>
    <w:rsid w:val="00F868D2"/>
    <w:rsid w:val="00F8799D"/>
    <w:rsid w:val="00F87C03"/>
    <w:rsid w:val="00F87C4E"/>
    <w:rsid w:val="00F93B18"/>
    <w:rsid w:val="00F944C8"/>
    <w:rsid w:val="00F95110"/>
    <w:rsid w:val="00F9550A"/>
    <w:rsid w:val="00F96241"/>
    <w:rsid w:val="00F96EE7"/>
    <w:rsid w:val="00F978B3"/>
    <w:rsid w:val="00F97F5D"/>
    <w:rsid w:val="00FA0D3D"/>
    <w:rsid w:val="00FA16DB"/>
    <w:rsid w:val="00FA20A5"/>
    <w:rsid w:val="00FA27EE"/>
    <w:rsid w:val="00FA2C28"/>
    <w:rsid w:val="00FA2F0E"/>
    <w:rsid w:val="00FA4832"/>
    <w:rsid w:val="00FA6B90"/>
    <w:rsid w:val="00FA6FDF"/>
    <w:rsid w:val="00FA710E"/>
    <w:rsid w:val="00FB028B"/>
    <w:rsid w:val="00FB4404"/>
    <w:rsid w:val="00FB4552"/>
    <w:rsid w:val="00FB48FB"/>
    <w:rsid w:val="00FB4900"/>
    <w:rsid w:val="00FB4AFF"/>
    <w:rsid w:val="00FB5011"/>
    <w:rsid w:val="00FB5D18"/>
    <w:rsid w:val="00FB637F"/>
    <w:rsid w:val="00FC12A6"/>
    <w:rsid w:val="00FC2B7F"/>
    <w:rsid w:val="00FC3BA3"/>
    <w:rsid w:val="00FC3E18"/>
    <w:rsid w:val="00FC3E93"/>
    <w:rsid w:val="00FC43B9"/>
    <w:rsid w:val="00FC52C4"/>
    <w:rsid w:val="00FC5AE9"/>
    <w:rsid w:val="00FC5E69"/>
    <w:rsid w:val="00FC5EB2"/>
    <w:rsid w:val="00FC7793"/>
    <w:rsid w:val="00FD1500"/>
    <w:rsid w:val="00FD28D7"/>
    <w:rsid w:val="00FD292A"/>
    <w:rsid w:val="00FD2F3A"/>
    <w:rsid w:val="00FD3004"/>
    <w:rsid w:val="00FD3BAA"/>
    <w:rsid w:val="00FD3BF5"/>
    <w:rsid w:val="00FD4A74"/>
    <w:rsid w:val="00FD54F3"/>
    <w:rsid w:val="00FD5EFB"/>
    <w:rsid w:val="00FD762E"/>
    <w:rsid w:val="00FE0567"/>
    <w:rsid w:val="00FE0F9F"/>
    <w:rsid w:val="00FE297F"/>
    <w:rsid w:val="00FE453D"/>
    <w:rsid w:val="00FE4AB7"/>
    <w:rsid w:val="00FE4CD5"/>
    <w:rsid w:val="00FE515C"/>
    <w:rsid w:val="00FE65F9"/>
    <w:rsid w:val="00FE6A31"/>
    <w:rsid w:val="00FE6B31"/>
    <w:rsid w:val="00FE759F"/>
    <w:rsid w:val="00FF12C4"/>
    <w:rsid w:val="00FF1802"/>
    <w:rsid w:val="00FF1911"/>
    <w:rsid w:val="00FF1D2B"/>
    <w:rsid w:val="00FF364B"/>
    <w:rsid w:val="00FF3903"/>
    <w:rsid w:val="00FF4DE4"/>
    <w:rsid w:val="00FF6390"/>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91DE763"/>
  <w15:docId w15:val="{38EA8F85-73C3-4426-A14F-F61C1AD5A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Listenabsatz">
    <w:name w:val="List Paragraph"/>
    <w:basedOn w:val="Standard"/>
    <w:uiPriority w:val="34"/>
    <w:qFormat/>
    <w:rsid w:val="004F0E43"/>
    <w:pPr>
      <w:ind w:left="720"/>
      <w:contextualSpacing/>
    </w:pPr>
  </w:style>
  <w:style w:type="character" w:styleId="Kommentarzeichen">
    <w:name w:val="annotation reference"/>
    <w:basedOn w:val="Absatz-Standardschriftart"/>
    <w:semiHidden/>
    <w:unhideWhenUsed/>
    <w:rsid w:val="00B007E5"/>
    <w:rPr>
      <w:sz w:val="16"/>
      <w:szCs w:val="16"/>
    </w:rPr>
  </w:style>
  <w:style w:type="paragraph" w:styleId="Kommentartext">
    <w:name w:val="annotation text"/>
    <w:basedOn w:val="Standard"/>
    <w:link w:val="KommentartextZchn"/>
    <w:unhideWhenUsed/>
    <w:rsid w:val="00B007E5"/>
    <w:rPr>
      <w:sz w:val="20"/>
      <w:szCs w:val="20"/>
    </w:rPr>
  </w:style>
  <w:style w:type="character" w:customStyle="1" w:styleId="KommentartextZchn">
    <w:name w:val="Kommentartext Zchn"/>
    <w:basedOn w:val="Absatz-Standardschriftart"/>
    <w:link w:val="Kommentartext"/>
    <w:rsid w:val="00B007E5"/>
  </w:style>
  <w:style w:type="paragraph" w:styleId="Kommentarthema">
    <w:name w:val="annotation subject"/>
    <w:basedOn w:val="Kommentartext"/>
    <w:next w:val="Kommentartext"/>
    <w:link w:val="KommentarthemaZchn"/>
    <w:semiHidden/>
    <w:unhideWhenUsed/>
    <w:rsid w:val="00B007E5"/>
    <w:rPr>
      <w:b/>
      <w:bCs/>
    </w:rPr>
  </w:style>
  <w:style w:type="character" w:customStyle="1" w:styleId="KommentarthemaZchn">
    <w:name w:val="Kommentarthema Zchn"/>
    <w:basedOn w:val="KommentartextZchn"/>
    <w:link w:val="Kommentarthema"/>
    <w:semiHidden/>
    <w:rsid w:val="00B007E5"/>
    <w:rPr>
      <w:b/>
      <w:bCs/>
    </w:rPr>
  </w:style>
  <w:style w:type="paragraph" w:styleId="berarbeitung">
    <w:name w:val="Revision"/>
    <w:hidden/>
    <w:uiPriority w:val="99"/>
    <w:semiHidden/>
    <w:rsid w:val="00547F1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503354173">
      <w:bodyDiv w:val="1"/>
      <w:marLeft w:val="0"/>
      <w:marRight w:val="0"/>
      <w:marTop w:val="0"/>
      <w:marBottom w:val="0"/>
      <w:divBdr>
        <w:top w:val="none" w:sz="0" w:space="0" w:color="auto"/>
        <w:left w:val="none" w:sz="0" w:space="0" w:color="auto"/>
        <w:bottom w:val="none" w:sz="0" w:space="0" w:color="auto"/>
        <w:right w:val="none" w:sz="0" w:space="0" w:color="auto"/>
      </w:divBdr>
      <w:divsChild>
        <w:div w:id="1571191952">
          <w:marLeft w:val="547"/>
          <w:marRight w:val="0"/>
          <w:marTop w:val="0"/>
          <w:marBottom w:val="240"/>
          <w:divBdr>
            <w:top w:val="none" w:sz="0" w:space="0" w:color="auto"/>
            <w:left w:val="none" w:sz="0" w:space="0" w:color="auto"/>
            <w:bottom w:val="none" w:sz="0" w:space="0" w:color="auto"/>
            <w:right w:val="none" w:sz="0" w:space="0" w:color="auto"/>
          </w:divBdr>
        </w:div>
        <w:div w:id="976183562">
          <w:marLeft w:val="547"/>
          <w:marRight w:val="0"/>
          <w:marTop w:val="0"/>
          <w:marBottom w:val="240"/>
          <w:divBdr>
            <w:top w:val="none" w:sz="0" w:space="0" w:color="auto"/>
            <w:left w:val="none" w:sz="0" w:space="0" w:color="auto"/>
            <w:bottom w:val="none" w:sz="0" w:space="0" w:color="auto"/>
            <w:right w:val="none" w:sz="0" w:space="0" w:color="auto"/>
          </w:divBdr>
        </w:div>
      </w:divsChild>
    </w:div>
    <w:div w:id="1533417496">
      <w:bodyDiv w:val="1"/>
      <w:marLeft w:val="0"/>
      <w:marRight w:val="0"/>
      <w:marTop w:val="0"/>
      <w:marBottom w:val="0"/>
      <w:divBdr>
        <w:top w:val="none" w:sz="0" w:space="0" w:color="auto"/>
        <w:left w:val="none" w:sz="0" w:space="0" w:color="auto"/>
        <w:bottom w:val="none" w:sz="0" w:space="0" w:color="auto"/>
        <w:right w:val="none" w:sz="0" w:space="0" w:color="auto"/>
      </w:divBdr>
    </w:div>
    <w:div w:id="1559703191">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733233639">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jpg"/><Relationship Id="rId1" Type="http://schemas.openxmlformats.org/officeDocument/2006/relationships/image" Target="media/image2.jpg"/><Relationship Id="rId4" Type="http://schemas.openxmlformats.org/officeDocument/2006/relationships/image" Target="media/image3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5FF1F-AFFC-4D9C-AC5D-0CA2E549F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708</Words>
  <Characters>4912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9</cp:revision>
  <cp:lastPrinted>2025-10-01T09:21:00Z</cp:lastPrinted>
  <dcterms:created xsi:type="dcterms:W3CDTF">2025-10-01T09:57:00Z</dcterms:created>
  <dcterms:modified xsi:type="dcterms:W3CDTF">2025-10-07T08:46:00Z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43b072f0-0f82-4aac-be1e-8abeffc32f66">
    <vt:bool>false</vt:bool>
  </property>
</Properties>
</file>